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6EA2" w:rsidRPr="00ED23E5" w:rsidRDefault="00104647" w:rsidP="00C76EA2">
      <w:pPr>
        <w:autoSpaceDE w:val="0"/>
        <w:autoSpaceDN w:val="0"/>
        <w:adjustRightInd w:val="0"/>
        <w:spacing w:line="240" w:lineRule="auto"/>
        <w:rPr>
          <w:rFonts w:ascii="Times New Roman" w:hAnsi="Times New Roman" w:cs="Times New Roman"/>
          <w:b/>
          <w:bCs/>
          <w:sz w:val="24"/>
          <w:szCs w:val="24"/>
          <w:lang w:val="en-US"/>
          <w:rPrChange w:id="0" w:author="Christine Brinkmann (FT)" w:date="2020-06-26T15:04:00Z">
            <w:rPr>
              <w:rFonts w:ascii="FreeSansBold" w:hAnsi="FreeSansBold" w:cs="FreeSansBold"/>
              <w:b/>
              <w:bCs/>
              <w:sz w:val="27"/>
              <w:szCs w:val="27"/>
              <w:lang w:val="en-US"/>
            </w:rPr>
          </w:rPrChange>
        </w:rPr>
      </w:pPr>
      <w:r>
        <w:rPr>
          <w:rFonts w:ascii="Times New Roman" w:hAnsi="Times New Roman" w:cs="Times New Roman"/>
          <w:b/>
          <w:bCs/>
          <w:sz w:val="24"/>
          <w:szCs w:val="24"/>
          <w:lang w:val="en-US"/>
        </w:rPr>
        <w:t>Additional answers</w:t>
      </w:r>
    </w:p>
    <w:p w:rsidR="006F21E6" w:rsidRPr="00ED23E5" w:rsidRDefault="006F21E6" w:rsidP="00C76EA2">
      <w:pPr>
        <w:autoSpaceDE w:val="0"/>
        <w:autoSpaceDN w:val="0"/>
        <w:adjustRightInd w:val="0"/>
        <w:spacing w:line="240" w:lineRule="auto"/>
        <w:rPr>
          <w:rFonts w:ascii="Times New Roman" w:hAnsi="Times New Roman" w:cs="Times New Roman"/>
          <w:b/>
          <w:bCs/>
          <w:sz w:val="24"/>
          <w:szCs w:val="24"/>
          <w:lang w:val="en-US"/>
          <w:rPrChange w:id="1" w:author="Christine Brinkmann (FT)" w:date="2020-06-26T15:04:00Z">
            <w:rPr>
              <w:rFonts w:ascii="FreeSansBold" w:hAnsi="FreeSansBold" w:cs="FreeSansBold"/>
              <w:b/>
              <w:bCs/>
              <w:sz w:val="27"/>
              <w:szCs w:val="27"/>
              <w:lang w:val="en-US"/>
            </w:rPr>
          </w:rPrChange>
        </w:rPr>
      </w:pPr>
    </w:p>
    <w:p w:rsidR="00990F26" w:rsidRPr="00ED23E5" w:rsidRDefault="006F21E6" w:rsidP="00990F26">
      <w:pPr>
        <w:autoSpaceDE w:val="0"/>
        <w:autoSpaceDN w:val="0"/>
        <w:adjustRightInd w:val="0"/>
        <w:spacing w:line="240" w:lineRule="auto"/>
        <w:rPr>
          <w:rFonts w:ascii="Times New Roman" w:hAnsi="Times New Roman" w:cs="Times New Roman"/>
          <w:sz w:val="24"/>
          <w:szCs w:val="24"/>
          <w:lang w:val="en-US"/>
          <w:rPrChange w:id="2" w:author="Christine Brinkmann (FT)" w:date="2020-06-26T15:04:00Z">
            <w:rPr>
              <w:rFonts w:ascii="Segoe UI" w:hAnsi="Segoe UI" w:cs="Segoe UI"/>
              <w:szCs w:val="21"/>
              <w:lang w:val="en-US"/>
            </w:rPr>
          </w:rPrChange>
        </w:rPr>
      </w:pPr>
      <w:r w:rsidRPr="00ED23E5">
        <w:rPr>
          <w:rFonts w:ascii="Times New Roman" w:hAnsi="Times New Roman" w:cs="Times New Roman"/>
          <w:sz w:val="24"/>
          <w:szCs w:val="24"/>
          <w:lang w:val="en-US"/>
          <w:rPrChange w:id="3" w:author="Christine Brinkmann (FT)" w:date="2020-06-26T15:04:00Z">
            <w:rPr>
              <w:rFonts w:ascii="Segoe UI" w:hAnsi="Segoe UI" w:cs="Segoe UI"/>
              <w:szCs w:val="21"/>
              <w:lang w:val="en-US"/>
            </w:rPr>
          </w:rPrChange>
        </w:rPr>
        <w:t xml:space="preserve">Due to technical </w:t>
      </w:r>
      <w:ins w:id="4" w:author="Jeppe Sunddal Conradsen (FT)" w:date="2020-06-26T14:52:00Z">
        <w:r w:rsidR="009C7744" w:rsidRPr="00ED23E5">
          <w:rPr>
            <w:rFonts w:ascii="Times New Roman" w:hAnsi="Times New Roman" w:cs="Times New Roman"/>
            <w:sz w:val="24"/>
            <w:szCs w:val="24"/>
            <w:lang w:val="en-US"/>
            <w:rPrChange w:id="5" w:author="Christine Brinkmann (FT)" w:date="2020-06-26T15:04:00Z">
              <w:rPr>
                <w:rFonts w:ascii="Segoe UI" w:hAnsi="Segoe UI" w:cs="Segoe UI"/>
                <w:szCs w:val="21"/>
                <w:lang w:val="en-US"/>
              </w:rPr>
            </w:rPrChange>
          </w:rPr>
          <w:t>issues with the consultation document</w:t>
        </w:r>
      </w:ins>
      <w:del w:id="6" w:author="Jeppe Sunddal Conradsen (FT)" w:date="2020-06-26T14:52:00Z">
        <w:r w:rsidRPr="00ED23E5" w:rsidDel="009C7744">
          <w:rPr>
            <w:rFonts w:ascii="Times New Roman" w:hAnsi="Times New Roman" w:cs="Times New Roman"/>
            <w:sz w:val="24"/>
            <w:szCs w:val="24"/>
            <w:lang w:val="en-US"/>
            <w:rPrChange w:id="7" w:author="Christine Brinkmann (FT)" w:date="2020-06-26T15:04:00Z">
              <w:rPr>
                <w:rFonts w:ascii="Segoe UI" w:hAnsi="Segoe UI" w:cs="Segoe UI"/>
                <w:szCs w:val="21"/>
                <w:lang w:val="en-US"/>
              </w:rPr>
            </w:rPrChange>
          </w:rPr>
          <w:delText>problem</w:delText>
        </w:r>
        <w:r w:rsidR="00990F26" w:rsidRPr="00ED23E5" w:rsidDel="009C7744">
          <w:rPr>
            <w:rFonts w:ascii="Times New Roman" w:hAnsi="Times New Roman" w:cs="Times New Roman"/>
            <w:sz w:val="24"/>
            <w:szCs w:val="24"/>
            <w:lang w:val="en-US"/>
            <w:rPrChange w:id="8" w:author="Christine Brinkmann (FT)" w:date="2020-06-26T15:04:00Z">
              <w:rPr>
                <w:rFonts w:ascii="Segoe UI" w:hAnsi="Segoe UI" w:cs="Segoe UI"/>
                <w:szCs w:val="21"/>
                <w:lang w:val="en-US"/>
              </w:rPr>
            </w:rPrChange>
          </w:rPr>
          <w:delText>s</w:delText>
        </w:r>
      </w:del>
      <w:r w:rsidR="00990F26" w:rsidRPr="00ED23E5">
        <w:rPr>
          <w:rFonts w:ascii="Times New Roman" w:hAnsi="Times New Roman" w:cs="Times New Roman"/>
          <w:sz w:val="24"/>
          <w:szCs w:val="24"/>
          <w:lang w:val="en-US"/>
          <w:rPrChange w:id="9" w:author="Christine Brinkmann (FT)" w:date="2020-06-26T15:04:00Z">
            <w:rPr>
              <w:rFonts w:ascii="Segoe UI" w:hAnsi="Segoe UI" w:cs="Segoe UI"/>
              <w:szCs w:val="21"/>
              <w:lang w:val="en-US"/>
            </w:rPr>
          </w:rPrChange>
        </w:rPr>
        <w:t>, the Danish government has not been</w:t>
      </w:r>
      <w:r w:rsidRPr="00ED23E5">
        <w:rPr>
          <w:rFonts w:ascii="Times New Roman" w:hAnsi="Times New Roman" w:cs="Times New Roman"/>
          <w:sz w:val="24"/>
          <w:szCs w:val="24"/>
          <w:lang w:val="en-US"/>
          <w:rPrChange w:id="10" w:author="Christine Brinkmann (FT)" w:date="2020-06-26T15:04:00Z">
            <w:rPr>
              <w:rFonts w:ascii="Segoe UI" w:hAnsi="Segoe UI" w:cs="Segoe UI"/>
              <w:szCs w:val="21"/>
              <w:lang w:val="en-US"/>
            </w:rPr>
          </w:rPrChange>
        </w:rPr>
        <w:t xml:space="preserve"> able to a</w:t>
      </w:r>
      <w:ins w:id="11" w:author="Jeppe Sunddal Conradsen (FT)" w:date="2020-06-26T14:52:00Z">
        <w:r w:rsidR="009C7744" w:rsidRPr="00ED23E5">
          <w:rPr>
            <w:rFonts w:ascii="Times New Roman" w:hAnsi="Times New Roman" w:cs="Times New Roman"/>
            <w:sz w:val="24"/>
            <w:szCs w:val="24"/>
            <w:lang w:val="en-US"/>
            <w:rPrChange w:id="12" w:author="Christine Brinkmann (FT)" w:date="2020-06-26T15:04:00Z">
              <w:rPr>
                <w:rFonts w:ascii="Segoe UI" w:hAnsi="Segoe UI" w:cs="Segoe UI"/>
                <w:szCs w:val="21"/>
                <w:lang w:val="en-US"/>
              </w:rPr>
            </w:rPrChange>
          </w:rPr>
          <w:t>ccess the comments section</w:t>
        </w:r>
      </w:ins>
      <w:del w:id="13" w:author="Jeppe Sunddal Conradsen (FT)" w:date="2020-06-26T14:52:00Z">
        <w:r w:rsidRPr="00ED23E5" w:rsidDel="009C7744">
          <w:rPr>
            <w:rFonts w:ascii="Times New Roman" w:hAnsi="Times New Roman" w:cs="Times New Roman"/>
            <w:sz w:val="24"/>
            <w:szCs w:val="24"/>
            <w:lang w:val="en-US"/>
            <w:rPrChange w:id="14" w:author="Christine Brinkmann (FT)" w:date="2020-06-26T15:04:00Z">
              <w:rPr>
                <w:rFonts w:ascii="Segoe UI" w:hAnsi="Segoe UI" w:cs="Segoe UI"/>
                <w:szCs w:val="21"/>
                <w:lang w:val="en-US"/>
              </w:rPr>
            </w:rPrChange>
          </w:rPr>
          <w:delText>nswer</w:delText>
        </w:r>
      </w:del>
      <w:ins w:id="15" w:author="Jeppe Sunddal Conradsen (FT)" w:date="2020-06-26T14:52:00Z">
        <w:r w:rsidR="009C7744" w:rsidRPr="00ED23E5">
          <w:rPr>
            <w:rFonts w:ascii="Times New Roman" w:hAnsi="Times New Roman" w:cs="Times New Roman"/>
            <w:sz w:val="24"/>
            <w:szCs w:val="24"/>
            <w:lang w:val="en-US"/>
            <w:rPrChange w:id="16" w:author="Christine Brinkmann (FT)" w:date="2020-06-26T15:04:00Z">
              <w:rPr>
                <w:rFonts w:ascii="Segoe UI" w:hAnsi="Segoe UI" w:cs="Segoe UI"/>
                <w:szCs w:val="21"/>
                <w:lang w:val="en-US"/>
              </w:rPr>
            </w:rPrChange>
          </w:rPr>
          <w:t xml:space="preserve"> of</w:t>
        </w:r>
      </w:ins>
      <w:r w:rsidRPr="00ED23E5">
        <w:rPr>
          <w:rFonts w:ascii="Times New Roman" w:hAnsi="Times New Roman" w:cs="Times New Roman"/>
          <w:sz w:val="24"/>
          <w:szCs w:val="24"/>
          <w:lang w:val="en-US"/>
          <w:rPrChange w:id="17" w:author="Christine Brinkmann (FT)" w:date="2020-06-26T15:04:00Z">
            <w:rPr>
              <w:rFonts w:ascii="Segoe UI" w:hAnsi="Segoe UI" w:cs="Segoe UI"/>
              <w:szCs w:val="21"/>
              <w:lang w:val="en-US"/>
            </w:rPr>
          </w:rPrChange>
        </w:rPr>
        <w:t xml:space="preserve"> some of the </w:t>
      </w:r>
      <w:r w:rsidR="00990F26" w:rsidRPr="00ED23E5">
        <w:rPr>
          <w:rFonts w:ascii="Times New Roman" w:hAnsi="Times New Roman" w:cs="Times New Roman"/>
          <w:sz w:val="24"/>
          <w:szCs w:val="24"/>
          <w:lang w:val="en-US"/>
          <w:rPrChange w:id="18" w:author="Christine Brinkmann (FT)" w:date="2020-06-26T15:04:00Z">
            <w:rPr>
              <w:rFonts w:ascii="Segoe UI" w:hAnsi="Segoe UI" w:cs="Segoe UI"/>
              <w:szCs w:val="21"/>
              <w:lang w:val="en-US"/>
            </w:rPr>
          </w:rPrChange>
        </w:rPr>
        <w:t>questions</w:t>
      </w:r>
      <w:r w:rsidRPr="00ED23E5">
        <w:rPr>
          <w:rFonts w:ascii="Times New Roman" w:hAnsi="Times New Roman" w:cs="Times New Roman"/>
          <w:sz w:val="24"/>
          <w:szCs w:val="24"/>
          <w:lang w:val="en-US"/>
          <w:rPrChange w:id="19" w:author="Christine Brinkmann (FT)" w:date="2020-06-26T15:04:00Z">
            <w:rPr>
              <w:rFonts w:ascii="Segoe UI" w:hAnsi="Segoe UI" w:cs="Segoe UI"/>
              <w:szCs w:val="21"/>
              <w:lang w:val="en-US"/>
            </w:rPr>
          </w:rPrChange>
        </w:rPr>
        <w:t xml:space="preserve"> in the survey. This document</w:t>
      </w:r>
      <w:r w:rsidR="00990F26" w:rsidRPr="00ED23E5">
        <w:rPr>
          <w:rFonts w:ascii="Times New Roman" w:hAnsi="Times New Roman" w:cs="Times New Roman"/>
          <w:sz w:val="24"/>
          <w:szCs w:val="24"/>
          <w:lang w:val="en-US"/>
          <w:rPrChange w:id="20" w:author="Christine Brinkmann (FT)" w:date="2020-06-26T15:04:00Z">
            <w:rPr>
              <w:rFonts w:ascii="Segoe UI" w:hAnsi="Segoe UI" w:cs="Segoe UI"/>
              <w:szCs w:val="21"/>
              <w:lang w:val="en-US"/>
            </w:rPr>
          </w:rPrChange>
        </w:rPr>
        <w:t xml:space="preserve"> provides th</w:t>
      </w:r>
      <w:ins w:id="21" w:author="Jeppe Sunddal Conradsen (FT)" w:date="2020-06-26T14:53:00Z">
        <w:r w:rsidR="009C7744" w:rsidRPr="00ED23E5">
          <w:rPr>
            <w:rFonts w:ascii="Times New Roman" w:hAnsi="Times New Roman" w:cs="Times New Roman"/>
            <w:sz w:val="24"/>
            <w:szCs w:val="24"/>
            <w:lang w:val="en-US"/>
            <w:rPrChange w:id="22" w:author="Christine Brinkmann (FT)" w:date="2020-06-26T15:04:00Z">
              <w:rPr>
                <w:rFonts w:ascii="Segoe UI" w:hAnsi="Segoe UI" w:cs="Segoe UI"/>
                <w:szCs w:val="21"/>
                <w:lang w:val="en-US"/>
              </w:rPr>
            </w:rPrChange>
          </w:rPr>
          <w:t>ose</w:t>
        </w:r>
      </w:ins>
      <w:del w:id="23" w:author="Jeppe Sunddal Conradsen (FT)" w:date="2020-06-26T14:53:00Z">
        <w:r w:rsidR="00990F26" w:rsidRPr="00ED23E5" w:rsidDel="009C7744">
          <w:rPr>
            <w:rFonts w:ascii="Times New Roman" w:hAnsi="Times New Roman" w:cs="Times New Roman"/>
            <w:sz w:val="24"/>
            <w:szCs w:val="24"/>
            <w:lang w:val="en-US"/>
            <w:rPrChange w:id="24" w:author="Christine Brinkmann (FT)" w:date="2020-06-26T15:04:00Z">
              <w:rPr>
                <w:rFonts w:ascii="Segoe UI" w:hAnsi="Segoe UI" w:cs="Segoe UI"/>
                <w:szCs w:val="21"/>
                <w:lang w:val="en-US"/>
              </w:rPr>
            </w:rPrChange>
          </w:rPr>
          <w:delText>e</w:delText>
        </w:r>
      </w:del>
      <w:r w:rsidR="00990F26" w:rsidRPr="00ED23E5">
        <w:rPr>
          <w:rFonts w:ascii="Times New Roman" w:hAnsi="Times New Roman" w:cs="Times New Roman"/>
          <w:sz w:val="24"/>
          <w:szCs w:val="24"/>
          <w:lang w:val="en-US"/>
          <w:rPrChange w:id="25" w:author="Christine Brinkmann (FT)" w:date="2020-06-26T15:04:00Z">
            <w:rPr>
              <w:rFonts w:ascii="Segoe UI" w:hAnsi="Segoe UI" w:cs="Segoe UI"/>
              <w:szCs w:val="21"/>
              <w:lang w:val="en-US"/>
            </w:rPr>
          </w:rPrChange>
        </w:rPr>
        <w:t xml:space="preserve"> additional </w:t>
      </w:r>
      <w:ins w:id="26" w:author="Jeppe Sunddal Conradsen (FT)" w:date="2020-06-26T14:53:00Z">
        <w:r w:rsidR="009C7744" w:rsidRPr="00ED23E5">
          <w:rPr>
            <w:rFonts w:ascii="Times New Roman" w:hAnsi="Times New Roman" w:cs="Times New Roman"/>
            <w:sz w:val="24"/>
            <w:szCs w:val="24"/>
            <w:lang w:val="en-US"/>
            <w:rPrChange w:id="27" w:author="Christine Brinkmann (FT)" w:date="2020-06-26T15:04:00Z">
              <w:rPr>
                <w:rFonts w:ascii="Segoe UI" w:hAnsi="Segoe UI" w:cs="Segoe UI"/>
                <w:szCs w:val="21"/>
                <w:lang w:val="en-US"/>
              </w:rPr>
            </w:rPrChange>
          </w:rPr>
          <w:t>comments</w:t>
        </w:r>
      </w:ins>
      <w:del w:id="28" w:author="Jeppe Sunddal Conradsen (FT)" w:date="2020-06-26T14:53:00Z">
        <w:r w:rsidR="00990F26" w:rsidRPr="00ED23E5" w:rsidDel="009C7744">
          <w:rPr>
            <w:rFonts w:ascii="Times New Roman" w:hAnsi="Times New Roman" w:cs="Times New Roman"/>
            <w:sz w:val="24"/>
            <w:szCs w:val="24"/>
            <w:lang w:val="en-US"/>
            <w:rPrChange w:id="29" w:author="Christine Brinkmann (FT)" w:date="2020-06-26T15:04:00Z">
              <w:rPr>
                <w:rFonts w:ascii="Segoe UI" w:hAnsi="Segoe UI" w:cs="Segoe UI"/>
                <w:szCs w:val="21"/>
                <w:lang w:val="en-US"/>
              </w:rPr>
            </w:rPrChange>
          </w:rPr>
          <w:delText>answers</w:delText>
        </w:r>
      </w:del>
      <w:r w:rsidR="00990F26" w:rsidRPr="00ED23E5">
        <w:rPr>
          <w:rFonts w:ascii="Times New Roman" w:hAnsi="Times New Roman" w:cs="Times New Roman"/>
          <w:sz w:val="24"/>
          <w:szCs w:val="24"/>
          <w:lang w:val="en-US"/>
          <w:rPrChange w:id="30" w:author="Christine Brinkmann (FT)" w:date="2020-06-26T15:04:00Z">
            <w:rPr>
              <w:rFonts w:ascii="Segoe UI" w:hAnsi="Segoe UI" w:cs="Segoe UI"/>
              <w:szCs w:val="21"/>
              <w:lang w:val="en-US"/>
            </w:rPr>
          </w:rPrChange>
        </w:rPr>
        <w:t xml:space="preserve"> to the consultation on a retai</w:t>
      </w:r>
      <w:r w:rsidR="000F1FAB">
        <w:rPr>
          <w:rFonts w:ascii="Times New Roman" w:hAnsi="Times New Roman" w:cs="Times New Roman"/>
          <w:sz w:val="24"/>
          <w:szCs w:val="24"/>
          <w:lang w:val="en-US"/>
        </w:rPr>
        <w:t>l payments strategy for the E</w:t>
      </w:r>
      <w:r w:rsidR="00467B65">
        <w:rPr>
          <w:rFonts w:ascii="Times New Roman" w:hAnsi="Times New Roman" w:cs="Times New Roman"/>
          <w:sz w:val="24"/>
          <w:szCs w:val="24"/>
          <w:lang w:val="en-US"/>
        </w:rPr>
        <w:t>U.</w:t>
      </w:r>
    </w:p>
    <w:p w:rsidR="00990F26" w:rsidRDefault="00990F26" w:rsidP="00990F26">
      <w:pPr>
        <w:autoSpaceDE w:val="0"/>
        <w:autoSpaceDN w:val="0"/>
        <w:adjustRightInd w:val="0"/>
        <w:spacing w:line="240" w:lineRule="auto"/>
        <w:rPr>
          <w:rFonts w:ascii="Times New Roman" w:hAnsi="Times New Roman" w:cs="Times New Roman"/>
          <w:sz w:val="24"/>
          <w:szCs w:val="24"/>
          <w:lang w:val="en-US"/>
        </w:rPr>
      </w:pPr>
    </w:p>
    <w:p w:rsidR="00B250C9" w:rsidRPr="00ED23E5" w:rsidRDefault="00B250C9" w:rsidP="00990F26">
      <w:pPr>
        <w:autoSpaceDE w:val="0"/>
        <w:autoSpaceDN w:val="0"/>
        <w:adjustRightInd w:val="0"/>
        <w:spacing w:line="240" w:lineRule="auto"/>
        <w:rPr>
          <w:rFonts w:ascii="Times New Roman" w:hAnsi="Times New Roman" w:cs="Times New Roman"/>
          <w:sz w:val="24"/>
          <w:szCs w:val="24"/>
          <w:lang w:val="en-US"/>
          <w:rPrChange w:id="31" w:author="Christine Brinkmann (FT)" w:date="2020-06-26T15:04:00Z">
            <w:rPr>
              <w:rFonts w:ascii="Segoe UI" w:hAnsi="Segoe UI" w:cs="Segoe UI"/>
              <w:szCs w:val="21"/>
              <w:lang w:val="en-US"/>
            </w:rPr>
          </w:rPrChange>
        </w:rPr>
      </w:pPr>
      <w:bookmarkStart w:id="32" w:name="_GoBack"/>
      <w:bookmarkEnd w:id="32"/>
    </w:p>
    <w:p w:rsidR="00C76EA2" w:rsidRPr="00ED23E5" w:rsidRDefault="00C76EA2" w:rsidP="00C76EA2">
      <w:pPr>
        <w:autoSpaceDE w:val="0"/>
        <w:autoSpaceDN w:val="0"/>
        <w:adjustRightInd w:val="0"/>
        <w:spacing w:line="240" w:lineRule="auto"/>
        <w:rPr>
          <w:rFonts w:ascii="Times New Roman" w:hAnsi="Times New Roman" w:cs="Times New Roman"/>
          <w:b/>
          <w:bCs/>
          <w:sz w:val="24"/>
          <w:szCs w:val="24"/>
          <w:lang w:val="en-US"/>
          <w:rPrChange w:id="33" w:author="Christine Brinkmann (FT)" w:date="2020-06-26T15:04:00Z">
            <w:rPr>
              <w:rFonts w:ascii="FreeSansBold" w:hAnsi="FreeSansBold" w:cs="FreeSansBold"/>
              <w:b/>
              <w:bCs/>
              <w:sz w:val="27"/>
              <w:szCs w:val="27"/>
              <w:lang w:val="en-US"/>
            </w:rPr>
          </w:rPrChange>
        </w:rPr>
      </w:pPr>
      <w:r w:rsidRPr="00ED23E5">
        <w:rPr>
          <w:rFonts w:ascii="Times New Roman" w:hAnsi="Times New Roman" w:cs="Times New Roman"/>
          <w:b/>
          <w:bCs/>
          <w:sz w:val="24"/>
          <w:szCs w:val="24"/>
          <w:lang w:val="en-US"/>
          <w:rPrChange w:id="34" w:author="Christine Brinkmann (FT)" w:date="2020-06-26T15:04:00Z">
            <w:rPr>
              <w:rFonts w:ascii="FreeSansBold" w:hAnsi="FreeSansBold" w:cs="FreeSansBold"/>
              <w:b/>
              <w:bCs/>
              <w:sz w:val="27"/>
              <w:szCs w:val="27"/>
              <w:lang w:val="en-US"/>
            </w:rPr>
          </w:rPrChange>
        </w:rPr>
        <w:t>Question 12. Which of the following measures would in your opinion</w:t>
      </w:r>
      <w:r w:rsidR="00B250C9">
        <w:rPr>
          <w:rFonts w:ascii="Times New Roman" w:hAnsi="Times New Roman" w:cs="Times New Roman"/>
          <w:b/>
          <w:bCs/>
          <w:sz w:val="24"/>
          <w:szCs w:val="24"/>
          <w:lang w:val="en-US"/>
        </w:rPr>
        <w:t xml:space="preserve"> </w:t>
      </w:r>
      <w:r w:rsidRPr="00ED23E5">
        <w:rPr>
          <w:rFonts w:ascii="Times New Roman" w:hAnsi="Times New Roman" w:cs="Times New Roman"/>
          <w:b/>
          <w:bCs/>
          <w:sz w:val="24"/>
          <w:szCs w:val="24"/>
          <w:lang w:val="en-US"/>
          <w:rPrChange w:id="35" w:author="Christine Brinkmann (FT)" w:date="2020-06-26T15:04:00Z">
            <w:rPr>
              <w:rFonts w:ascii="FreeSansBold" w:hAnsi="FreeSansBold" w:cs="FreeSansBold"/>
              <w:b/>
              <w:bCs/>
              <w:sz w:val="27"/>
              <w:szCs w:val="27"/>
              <w:lang w:val="en-US"/>
            </w:rPr>
          </w:rPrChange>
        </w:rPr>
        <w:t xml:space="preserve">contribute to the successful </w:t>
      </w:r>
      <w:proofErr w:type="gramStart"/>
      <w:r w:rsidRPr="00ED23E5">
        <w:rPr>
          <w:rFonts w:ascii="Times New Roman" w:hAnsi="Times New Roman" w:cs="Times New Roman"/>
          <w:b/>
          <w:bCs/>
          <w:sz w:val="24"/>
          <w:szCs w:val="24"/>
          <w:lang w:val="en-US"/>
          <w:rPrChange w:id="36" w:author="Christine Brinkmann (FT)" w:date="2020-06-26T15:04:00Z">
            <w:rPr>
              <w:rFonts w:ascii="FreeSansBold" w:hAnsi="FreeSansBold" w:cs="FreeSansBold"/>
              <w:b/>
              <w:bCs/>
              <w:sz w:val="27"/>
              <w:szCs w:val="27"/>
              <w:lang w:val="en-US"/>
            </w:rPr>
          </w:rPrChange>
        </w:rPr>
        <w:t>roll-out</w:t>
      </w:r>
      <w:proofErr w:type="gramEnd"/>
      <w:r w:rsidRPr="00ED23E5">
        <w:rPr>
          <w:rFonts w:ascii="Times New Roman" w:hAnsi="Times New Roman" w:cs="Times New Roman"/>
          <w:b/>
          <w:bCs/>
          <w:sz w:val="24"/>
          <w:szCs w:val="24"/>
          <w:lang w:val="en-US"/>
          <w:rPrChange w:id="37" w:author="Christine Brinkmann (FT)" w:date="2020-06-26T15:04:00Z">
            <w:rPr>
              <w:rFonts w:ascii="FreeSansBold" w:hAnsi="FreeSansBold" w:cs="FreeSansBold"/>
              <w:b/>
              <w:bCs/>
              <w:sz w:val="27"/>
              <w:szCs w:val="27"/>
              <w:lang w:val="en-US"/>
            </w:rPr>
          </w:rPrChange>
        </w:rPr>
        <w:t xml:space="preserve"> of pan-European payment solutions</w:t>
      </w:r>
      <w:r w:rsidR="00B250C9">
        <w:rPr>
          <w:rFonts w:ascii="Times New Roman" w:hAnsi="Times New Roman" w:cs="Times New Roman"/>
          <w:b/>
          <w:bCs/>
          <w:sz w:val="24"/>
          <w:szCs w:val="24"/>
          <w:lang w:val="en-US"/>
        </w:rPr>
        <w:t xml:space="preserve"> </w:t>
      </w:r>
      <w:r w:rsidRPr="00ED23E5">
        <w:rPr>
          <w:rFonts w:ascii="Times New Roman" w:hAnsi="Times New Roman" w:cs="Times New Roman"/>
          <w:b/>
          <w:bCs/>
          <w:sz w:val="24"/>
          <w:szCs w:val="24"/>
          <w:lang w:val="en-US"/>
          <w:rPrChange w:id="38" w:author="Christine Brinkmann (FT)" w:date="2020-06-26T15:04:00Z">
            <w:rPr>
              <w:rFonts w:ascii="FreeSansBold" w:hAnsi="FreeSansBold" w:cs="FreeSansBold"/>
              <w:b/>
              <w:bCs/>
              <w:sz w:val="27"/>
              <w:szCs w:val="27"/>
              <w:lang w:val="en-US"/>
            </w:rPr>
          </w:rPrChange>
        </w:rPr>
        <w:t>based on instant credit transfers?</w:t>
      </w:r>
    </w:p>
    <w:p w:rsidR="00C76EA2" w:rsidRPr="00ED23E5" w:rsidRDefault="00C76EA2" w:rsidP="00C76EA2">
      <w:pPr>
        <w:autoSpaceDE w:val="0"/>
        <w:autoSpaceDN w:val="0"/>
        <w:adjustRightInd w:val="0"/>
        <w:spacing w:line="240" w:lineRule="auto"/>
        <w:rPr>
          <w:rFonts w:ascii="Times New Roman" w:hAnsi="Times New Roman" w:cs="Times New Roman"/>
          <w:b/>
          <w:bCs/>
          <w:sz w:val="24"/>
          <w:szCs w:val="24"/>
          <w:lang w:val="en-US"/>
          <w:rPrChange w:id="39" w:author="Christine Brinkmann (FT)" w:date="2020-06-26T15:04:00Z">
            <w:rPr>
              <w:rFonts w:ascii="FreeSansBold" w:hAnsi="FreeSansBold" w:cs="FreeSansBold"/>
              <w:b/>
              <w:bCs/>
              <w:sz w:val="27"/>
              <w:szCs w:val="27"/>
              <w:lang w:val="en-US"/>
            </w:rPr>
          </w:rPrChange>
        </w:rPr>
      </w:pPr>
    </w:p>
    <w:p w:rsidR="00C76EA2" w:rsidRPr="00ED23E5" w:rsidRDefault="00C76EA2" w:rsidP="00C76EA2">
      <w:pPr>
        <w:autoSpaceDE w:val="0"/>
        <w:autoSpaceDN w:val="0"/>
        <w:adjustRightInd w:val="0"/>
        <w:spacing w:line="240" w:lineRule="auto"/>
        <w:rPr>
          <w:rFonts w:ascii="Times New Roman" w:hAnsi="Times New Roman" w:cs="Times New Roman"/>
          <w:b/>
          <w:bCs/>
          <w:sz w:val="24"/>
          <w:szCs w:val="24"/>
          <w:lang w:val="en-US"/>
          <w:rPrChange w:id="40" w:author="Christine Brinkmann (FT)" w:date="2020-06-26T15:04:00Z">
            <w:rPr>
              <w:rFonts w:ascii="FreeSansBold" w:hAnsi="FreeSansBold" w:cs="FreeSansBold"/>
              <w:b/>
              <w:bCs/>
              <w:sz w:val="27"/>
              <w:szCs w:val="27"/>
              <w:lang w:val="en-US"/>
            </w:rPr>
          </w:rPrChange>
        </w:rPr>
      </w:pPr>
      <w:r w:rsidRPr="00ED23E5">
        <w:rPr>
          <w:rFonts w:ascii="Times New Roman" w:hAnsi="Times New Roman" w:cs="Times New Roman"/>
          <w:b/>
          <w:bCs/>
          <w:sz w:val="24"/>
          <w:szCs w:val="24"/>
          <w:lang w:val="en-US"/>
          <w:rPrChange w:id="41" w:author="Christine Brinkmann (FT)" w:date="2020-06-26T15:04:00Z">
            <w:rPr>
              <w:rFonts w:ascii="FreeSansBold" w:hAnsi="FreeSansBold" w:cs="FreeSansBold"/>
              <w:b/>
              <w:bCs/>
              <w:sz w:val="27"/>
              <w:szCs w:val="27"/>
              <w:lang w:val="en-US"/>
            </w:rPr>
          </w:rPrChange>
        </w:rPr>
        <w:t>Please specify what other measures would contribute to the successful rollout of pan-European payment solutions based on instant credit transfers:</w:t>
      </w:r>
    </w:p>
    <w:p w:rsidR="00C76EA2" w:rsidRPr="00ED23E5" w:rsidRDefault="00C76EA2" w:rsidP="00C76EA2">
      <w:pPr>
        <w:autoSpaceDE w:val="0"/>
        <w:autoSpaceDN w:val="0"/>
        <w:adjustRightInd w:val="0"/>
        <w:spacing w:line="240" w:lineRule="auto"/>
        <w:rPr>
          <w:rFonts w:ascii="Times New Roman" w:hAnsi="Times New Roman" w:cs="Times New Roman"/>
          <w:b/>
          <w:bCs/>
          <w:sz w:val="24"/>
          <w:szCs w:val="24"/>
          <w:lang w:val="en-US"/>
          <w:rPrChange w:id="42" w:author="Christine Brinkmann (FT)" w:date="2020-06-26T15:04:00Z">
            <w:rPr>
              <w:rFonts w:ascii="FreeSansBold" w:hAnsi="FreeSansBold" w:cs="FreeSansBold"/>
              <w:b/>
              <w:bCs/>
              <w:sz w:val="27"/>
              <w:szCs w:val="27"/>
              <w:lang w:val="en-US"/>
            </w:rPr>
          </w:rPrChange>
        </w:rPr>
      </w:pPr>
    </w:p>
    <w:p w:rsidR="00C76EA2" w:rsidRPr="00ED23E5" w:rsidRDefault="00EF6878" w:rsidP="00C76EA2">
      <w:pPr>
        <w:rPr>
          <w:rFonts w:ascii="Times New Roman" w:hAnsi="Times New Roman" w:cs="Times New Roman"/>
          <w:b/>
          <w:bCs/>
          <w:sz w:val="24"/>
          <w:szCs w:val="24"/>
          <w:lang w:val="en-US"/>
          <w:rPrChange w:id="43" w:author="Christine Brinkmann (FT)" w:date="2020-06-26T15:04:00Z">
            <w:rPr>
              <w:rFonts w:ascii="FreeSansBold" w:hAnsi="FreeSansBold" w:cs="FreeSansBold"/>
              <w:b/>
              <w:bCs/>
              <w:sz w:val="27"/>
              <w:szCs w:val="27"/>
              <w:lang w:val="en-US"/>
            </w:rPr>
          </w:rPrChange>
        </w:rPr>
      </w:pPr>
      <w:r w:rsidRPr="00ED23E5">
        <w:rPr>
          <w:rFonts w:ascii="Times New Roman" w:hAnsi="Times New Roman" w:cs="Times New Roman"/>
          <w:b/>
          <w:bCs/>
          <w:sz w:val="24"/>
          <w:szCs w:val="24"/>
          <w:lang w:val="en-US"/>
          <w:rPrChange w:id="44" w:author="Christine Brinkmann (FT)" w:date="2020-06-26T15:04:00Z">
            <w:rPr>
              <w:rFonts w:ascii="FreeSansBold" w:hAnsi="FreeSansBold" w:cs="FreeSansBold"/>
              <w:b/>
              <w:bCs/>
              <w:sz w:val="27"/>
              <w:szCs w:val="27"/>
              <w:lang w:val="en-US"/>
            </w:rPr>
          </w:rPrChange>
        </w:rPr>
        <w:t>Answer</w:t>
      </w:r>
      <w:r w:rsidR="00C76EA2" w:rsidRPr="00ED23E5">
        <w:rPr>
          <w:rFonts w:ascii="Times New Roman" w:hAnsi="Times New Roman" w:cs="Times New Roman"/>
          <w:b/>
          <w:bCs/>
          <w:sz w:val="24"/>
          <w:szCs w:val="24"/>
          <w:lang w:val="en-US"/>
          <w:rPrChange w:id="45" w:author="Christine Brinkmann (FT)" w:date="2020-06-26T15:04:00Z">
            <w:rPr>
              <w:rFonts w:ascii="FreeSansBold" w:hAnsi="FreeSansBold" w:cs="FreeSansBold"/>
              <w:b/>
              <w:bCs/>
              <w:sz w:val="27"/>
              <w:szCs w:val="27"/>
              <w:lang w:val="en-US"/>
            </w:rPr>
          </w:rPrChange>
        </w:rPr>
        <w:t xml:space="preserve">: </w:t>
      </w:r>
    </w:p>
    <w:p w:rsidR="00C76EA2" w:rsidRPr="00ED23E5" w:rsidRDefault="00C76EA2" w:rsidP="00C76EA2">
      <w:pPr>
        <w:rPr>
          <w:rFonts w:ascii="Times New Roman" w:hAnsi="Times New Roman" w:cs="Times New Roman"/>
          <w:sz w:val="24"/>
          <w:szCs w:val="24"/>
          <w:lang w:val="en-US"/>
          <w:rPrChange w:id="46" w:author="Christine Brinkmann (FT)" w:date="2020-06-26T15:04:00Z">
            <w:rPr>
              <w:rFonts w:ascii="Segoe UI" w:hAnsi="Segoe UI" w:cs="Segoe UI"/>
              <w:szCs w:val="21"/>
              <w:lang w:val="en-US"/>
            </w:rPr>
          </w:rPrChange>
        </w:rPr>
      </w:pPr>
      <w:r w:rsidRPr="00ED23E5">
        <w:rPr>
          <w:rFonts w:ascii="Times New Roman" w:hAnsi="Times New Roman" w:cs="Times New Roman"/>
          <w:sz w:val="24"/>
          <w:szCs w:val="24"/>
          <w:lang w:val="en-US"/>
          <w:rPrChange w:id="47" w:author="Christine Brinkmann (FT)" w:date="2020-06-26T15:04:00Z">
            <w:rPr>
              <w:rFonts w:ascii="Segoe UI" w:hAnsi="Segoe UI" w:cs="Segoe UI"/>
              <w:szCs w:val="21"/>
              <w:lang w:val="en-US"/>
            </w:rPr>
          </w:rPrChange>
        </w:rPr>
        <w:t>In Denmark, there is a broad range of payments solutions available, and the Danes are in general very accustomed to digital payment instruments and other solutions. This has contributed to Denmark being one of the countries in the world that uses the least cash. The development has very much been demand-driven and digital payment instruments are perceived as more convenient and easily accessible than cash, as well as safer for cashiers working within banking and retail.</w:t>
      </w:r>
    </w:p>
    <w:p w:rsidR="00C76EA2" w:rsidRPr="00ED23E5" w:rsidRDefault="00C76EA2" w:rsidP="00C76EA2">
      <w:pPr>
        <w:rPr>
          <w:rFonts w:ascii="Times New Roman" w:hAnsi="Times New Roman" w:cs="Times New Roman"/>
          <w:sz w:val="24"/>
          <w:szCs w:val="24"/>
          <w:lang w:val="en-US"/>
          <w:rPrChange w:id="48" w:author="Christine Brinkmann (FT)" w:date="2020-06-26T15:04:00Z">
            <w:rPr>
              <w:rFonts w:ascii="Segoe UI" w:hAnsi="Segoe UI" w:cs="Segoe UI"/>
              <w:szCs w:val="21"/>
              <w:lang w:val="en-US"/>
            </w:rPr>
          </w:rPrChange>
        </w:rPr>
      </w:pPr>
    </w:p>
    <w:p w:rsidR="00C76EA2" w:rsidRPr="00ED23E5" w:rsidRDefault="00C76EA2" w:rsidP="00C76EA2">
      <w:pPr>
        <w:rPr>
          <w:rFonts w:ascii="Times New Roman" w:hAnsi="Times New Roman" w:cs="Times New Roman"/>
          <w:sz w:val="24"/>
          <w:szCs w:val="24"/>
          <w:lang w:val="en-US"/>
          <w:rPrChange w:id="49" w:author="Christine Brinkmann (FT)" w:date="2020-06-26T15:04:00Z">
            <w:rPr>
              <w:rFonts w:ascii="Segoe UI" w:hAnsi="Segoe UI" w:cs="Segoe UI"/>
              <w:szCs w:val="21"/>
              <w:lang w:val="en-US"/>
            </w:rPr>
          </w:rPrChange>
        </w:rPr>
      </w:pPr>
      <w:r w:rsidRPr="00ED23E5">
        <w:rPr>
          <w:rFonts w:ascii="Times New Roman" w:hAnsi="Times New Roman" w:cs="Times New Roman"/>
          <w:sz w:val="24"/>
          <w:szCs w:val="24"/>
          <w:lang w:val="en-US"/>
          <w:rPrChange w:id="50" w:author="Christine Brinkmann (FT)" w:date="2020-06-26T15:04:00Z">
            <w:rPr>
              <w:rFonts w:ascii="Segoe UI" w:hAnsi="Segoe UI" w:cs="Segoe UI"/>
              <w:szCs w:val="21"/>
              <w:lang w:val="en-US"/>
            </w:rPr>
          </w:rPrChange>
        </w:rPr>
        <w:t>We believe that development of new solutions should be demand-driven, rather than driven by regulation, and that the regulatory framework should support such open innovation.</w:t>
      </w:r>
    </w:p>
    <w:p w:rsidR="00C76EA2" w:rsidRPr="00ED23E5" w:rsidRDefault="00C76EA2" w:rsidP="00C76EA2">
      <w:pPr>
        <w:rPr>
          <w:rFonts w:ascii="Times New Roman" w:hAnsi="Times New Roman" w:cs="Times New Roman"/>
          <w:sz w:val="24"/>
          <w:szCs w:val="24"/>
          <w:lang w:val="en-US"/>
          <w:rPrChange w:id="51" w:author="Christine Brinkmann (FT)" w:date="2020-06-26T15:04:00Z">
            <w:rPr>
              <w:rFonts w:ascii="Segoe UI" w:hAnsi="Segoe UI" w:cs="Segoe UI"/>
              <w:szCs w:val="21"/>
              <w:lang w:val="en-US"/>
            </w:rPr>
          </w:rPrChange>
        </w:rPr>
      </w:pPr>
      <w:r w:rsidRPr="00ED23E5">
        <w:rPr>
          <w:rFonts w:ascii="Times New Roman" w:hAnsi="Times New Roman" w:cs="Times New Roman"/>
          <w:sz w:val="24"/>
          <w:szCs w:val="24"/>
          <w:lang w:val="en-US"/>
          <w:rPrChange w:id="52" w:author="Christine Brinkmann (FT)" w:date="2020-06-26T15:04:00Z">
            <w:rPr>
              <w:rFonts w:ascii="Segoe UI" w:hAnsi="Segoe UI" w:cs="Segoe UI"/>
              <w:szCs w:val="21"/>
              <w:lang w:val="en-US"/>
            </w:rPr>
          </w:rPrChange>
        </w:rPr>
        <w:t xml:space="preserve"> </w:t>
      </w:r>
    </w:p>
    <w:p w:rsidR="00C76EA2" w:rsidRPr="00ED23E5" w:rsidRDefault="00C76EA2" w:rsidP="00C76EA2">
      <w:pPr>
        <w:rPr>
          <w:rFonts w:ascii="Times New Roman" w:hAnsi="Times New Roman" w:cs="Times New Roman"/>
          <w:sz w:val="24"/>
          <w:szCs w:val="24"/>
          <w:lang w:val="en-US"/>
          <w:rPrChange w:id="53" w:author="Christine Brinkmann (FT)" w:date="2020-06-26T15:04:00Z">
            <w:rPr>
              <w:rFonts w:ascii="Segoe UI" w:hAnsi="Segoe UI" w:cs="Segoe UI"/>
              <w:szCs w:val="21"/>
              <w:lang w:val="en-US"/>
            </w:rPr>
          </w:rPrChange>
        </w:rPr>
      </w:pPr>
      <w:r w:rsidRPr="00ED23E5">
        <w:rPr>
          <w:rFonts w:ascii="Times New Roman" w:hAnsi="Times New Roman" w:cs="Times New Roman"/>
          <w:sz w:val="24"/>
          <w:szCs w:val="24"/>
          <w:lang w:val="en-US"/>
          <w:rPrChange w:id="54" w:author="Christine Brinkmann (FT)" w:date="2020-06-26T15:04:00Z">
            <w:rPr>
              <w:rFonts w:ascii="Segoe UI" w:hAnsi="Segoe UI" w:cs="Segoe UI"/>
              <w:szCs w:val="21"/>
              <w:lang w:val="en-US"/>
            </w:rPr>
          </w:rPrChange>
        </w:rPr>
        <w:t xml:space="preserve">Denmark would therefore like to take this opportunity to suggest caution on using regulation to force through the rollout of specific payment solutions, including for example the rollout of solutions based on instant credit </w:t>
      </w:r>
      <w:proofErr w:type="spellStart"/>
      <w:r w:rsidRPr="00ED23E5">
        <w:rPr>
          <w:rFonts w:ascii="Times New Roman" w:hAnsi="Times New Roman" w:cs="Times New Roman"/>
          <w:sz w:val="24"/>
          <w:szCs w:val="24"/>
          <w:lang w:val="en-US"/>
          <w:rPrChange w:id="55" w:author="Christine Brinkmann (FT)" w:date="2020-06-26T15:04:00Z">
            <w:rPr>
              <w:rFonts w:ascii="Segoe UI" w:hAnsi="Segoe UI" w:cs="Segoe UI"/>
              <w:szCs w:val="21"/>
              <w:lang w:val="en-US"/>
            </w:rPr>
          </w:rPrChange>
        </w:rPr>
        <w:t>transferst</w:t>
      </w:r>
      <w:proofErr w:type="spellEnd"/>
      <w:r w:rsidRPr="00ED23E5">
        <w:rPr>
          <w:rFonts w:ascii="Times New Roman" w:hAnsi="Times New Roman" w:cs="Times New Roman"/>
          <w:sz w:val="24"/>
          <w:szCs w:val="24"/>
          <w:lang w:val="en-US"/>
          <w:rPrChange w:id="56" w:author="Christine Brinkmann (FT)" w:date="2020-06-26T15:04:00Z">
            <w:rPr>
              <w:rFonts w:ascii="Segoe UI" w:hAnsi="Segoe UI" w:cs="Segoe UI"/>
              <w:szCs w:val="21"/>
              <w:lang w:val="en-US"/>
            </w:rPr>
          </w:rPrChange>
        </w:rPr>
        <w:t xml:space="preserve">. The retail payments market is in effect a highly technologically driven area, which calls for principles based (e.g. focusing on consumer protection), technology neutral regulation and demand-driven solutions. An example where one such venture proved much more cumbersome than initially expected, is the recent regulation on cross border payments. That </w:t>
      </w:r>
      <w:proofErr w:type="gramStart"/>
      <w:r w:rsidRPr="00ED23E5">
        <w:rPr>
          <w:rFonts w:ascii="Times New Roman" w:hAnsi="Times New Roman" w:cs="Times New Roman"/>
          <w:sz w:val="24"/>
          <w:szCs w:val="24"/>
          <w:lang w:val="en-US"/>
          <w:rPrChange w:id="57" w:author="Christine Brinkmann (FT)" w:date="2020-06-26T15:04:00Z">
            <w:rPr>
              <w:rFonts w:ascii="Segoe UI" w:hAnsi="Segoe UI" w:cs="Segoe UI"/>
              <w:szCs w:val="21"/>
              <w:lang w:val="en-US"/>
            </w:rPr>
          </w:rPrChange>
        </w:rPr>
        <w:t>being said</w:t>
      </w:r>
      <w:proofErr w:type="gramEnd"/>
      <w:r w:rsidRPr="00ED23E5">
        <w:rPr>
          <w:rFonts w:ascii="Times New Roman" w:hAnsi="Times New Roman" w:cs="Times New Roman"/>
          <w:sz w:val="24"/>
          <w:szCs w:val="24"/>
          <w:lang w:val="en-US"/>
          <w:rPrChange w:id="58" w:author="Christine Brinkmann (FT)" w:date="2020-06-26T15:04:00Z">
            <w:rPr>
              <w:rFonts w:ascii="Segoe UI" w:hAnsi="Segoe UI" w:cs="Segoe UI"/>
              <w:szCs w:val="21"/>
              <w:lang w:val="en-US"/>
            </w:rPr>
          </w:rPrChange>
        </w:rPr>
        <w:t xml:space="preserve">, legislation is a possible way to force an agenda, with PSD2 pushing open banking forward. However, PSD2 also has its fair share of technical issues not anticipated at its inception. Denmark will take the opportunity to recommend that thorough understanding of technical aspects and actual consumer demand precedes any legislation. This approach should make it more likely that legislation </w:t>
      </w:r>
      <w:proofErr w:type="gramStart"/>
      <w:r w:rsidRPr="00ED23E5">
        <w:rPr>
          <w:rFonts w:ascii="Times New Roman" w:hAnsi="Times New Roman" w:cs="Times New Roman"/>
          <w:sz w:val="24"/>
          <w:szCs w:val="24"/>
          <w:lang w:val="en-US"/>
          <w:rPrChange w:id="59" w:author="Christine Brinkmann (FT)" w:date="2020-06-26T15:04:00Z">
            <w:rPr>
              <w:rFonts w:ascii="Segoe UI" w:hAnsi="Segoe UI" w:cs="Segoe UI"/>
              <w:szCs w:val="21"/>
              <w:lang w:val="en-US"/>
            </w:rPr>
          </w:rPrChange>
        </w:rPr>
        <w:t>is drafted</w:t>
      </w:r>
      <w:proofErr w:type="gramEnd"/>
      <w:r w:rsidRPr="00ED23E5">
        <w:rPr>
          <w:rFonts w:ascii="Times New Roman" w:hAnsi="Times New Roman" w:cs="Times New Roman"/>
          <w:sz w:val="24"/>
          <w:szCs w:val="24"/>
          <w:lang w:val="en-US"/>
          <w:rPrChange w:id="60" w:author="Christine Brinkmann (FT)" w:date="2020-06-26T15:04:00Z">
            <w:rPr>
              <w:rFonts w:ascii="Segoe UI" w:hAnsi="Segoe UI" w:cs="Segoe UI"/>
              <w:szCs w:val="21"/>
              <w:lang w:val="en-US"/>
            </w:rPr>
          </w:rPrChange>
        </w:rPr>
        <w:t xml:space="preserve"> in a technologically neutral fashion and to the greatest benefit of European consumers.</w:t>
      </w:r>
    </w:p>
    <w:p w:rsidR="00C76EA2" w:rsidRPr="00ED23E5" w:rsidRDefault="00C76EA2" w:rsidP="00C76EA2">
      <w:pPr>
        <w:rPr>
          <w:rFonts w:ascii="Times New Roman" w:hAnsi="Times New Roman" w:cs="Times New Roman"/>
          <w:sz w:val="24"/>
          <w:szCs w:val="24"/>
          <w:lang w:val="en-US"/>
          <w:rPrChange w:id="61" w:author="Christine Brinkmann (FT)" w:date="2020-06-26T15:04:00Z">
            <w:rPr>
              <w:rFonts w:ascii="Segoe UI" w:hAnsi="Segoe UI" w:cs="Segoe UI"/>
              <w:szCs w:val="21"/>
              <w:lang w:val="en-US"/>
            </w:rPr>
          </w:rPrChange>
        </w:rPr>
      </w:pPr>
    </w:p>
    <w:p w:rsidR="00C76EA2" w:rsidRPr="00ED23E5" w:rsidRDefault="00C76EA2" w:rsidP="00C76EA2">
      <w:pPr>
        <w:rPr>
          <w:rFonts w:ascii="Times New Roman" w:hAnsi="Times New Roman" w:cs="Times New Roman"/>
          <w:sz w:val="24"/>
          <w:szCs w:val="24"/>
          <w:lang w:val="en-US"/>
          <w:rPrChange w:id="62" w:author="Christine Brinkmann (FT)" w:date="2020-06-26T15:04:00Z">
            <w:rPr>
              <w:rFonts w:ascii="Segoe UI" w:hAnsi="Segoe UI" w:cs="Segoe UI"/>
              <w:szCs w:val="21"/>
              <w:lang w:val="en-US"/>
            </w:rPr>
          </w:rPrChange>
        </w:rPr>
      </w:pPr>
      <w:r w:rsidRPr="00ED23E5">
        <w:rPr>
          <w:rFonts w:ascii="Times New Roman" w:hAnsi="Times New Roman" w:cs="Times New Roman"/>
          <w:sz w:val="24"/>
          <w:szCs w:val="24"/>
          <w:lang w:val="en-US"/>
          <w:rPrChange w:id="63" w:author="Christine Brinkmann (FT)" w:date="2020-06-26T15:04:00Z">
            <w:rPr>
              <w:rFonts w:ascii="Segoe UI" w:hAnsi="Segoe UI" w:cs="Segoe UI"/>
              <w:szCs w:val="21"/>
              <w:lang w:val="en-US"/>
            </w:rPr>
          </w:rPrChange>
        </w:rPr>
        <w:t xml:space="preserve">An example on how the development of the retail payments market </w:t>
      </w:r>
      <w:proofErr w:type="gramStart"/>
      <w:r w:rsidRPr="00ED23E5">
        <w:rPr>
          <w:rFonts w:ascii="Times New Roman" w:hAnsi="Times New Roman" w:cs="Times New Roman"/>
          <w:sz w:val="24"/>
          <w:szCs w:val="24"/>
          <w:lang w:val="en-US"/>
          <w:rPrChange w:id="64" w:author="Christine Brinkmann (FT)" w:date="2020-06-26T15:04:00Z">
            <w:rPr>
              <w:rFonts w:ascii="Segoe UI" w:hAnsi="Segoe UI" w:cs="Segoe UI"/>
              <w:szCs w:val="21"/>
              <w:lang w:val="en-US"/>
            </w:rPr>
          </w:rPrChange>
        </w:rPr>
        <w:t>is driven</w:t>
      </w:r>
      <w:proofErr w:type="gramEnd"/>
      <w:r w:rsidRPr="00ED23E5">
        <w:rPr>
          <w:rFonts w:ascii="Times New Roman" w:hAnsi="Times New Roman" w:cs="Times New Roman"/>
          <w:sz w:val="24"/>
          <w:szCs w:val="24"/>
          <w:lang w:val="en-US"/>
          <w:rPrChange w:id="65" w:author="Christine Brinkmann (FT)" w:date="2020-06-26T15:04:00Z">
            <w:rPr>
              <w:rFonts w:ascii="Segoe UI" w:hAnsi="Segoe UI" w:cs="Segoe UI"/>
              <w:szCs w:val="21"/>
              <w:lang w:val="en-US"/>
            </w:rPr>
          </w:rPrChange>
        </w:rPr>
        <w:t xml:space="preserve"> by technological innovation is the development away from cash in Denmark. This development </w:t>
      </w:r>
      <w:proofErr w:type="gramStart"/>
      <w:r w:rsidRPr="00ED23E5">
        <w:rPr>
          <w:rFonts w:ascii="Times New Roman" w:hAnsi="Times New Roman" w:cs="Times New Roman"/>
          <w:sz w:val="24"/>
          <w:szCs w:val="24"/>
          <w:lang w:val="en-US"/>
          <w:rPrChange w:id="66" w:author="Christine Brinkmann (FT)" w:date="2020-06-26T15:04:00Z">
            <w:rPr>
              <w:rFonts w:ascii="Segoe UI" w:hAnsi="Segoe UI" w:cs="Segoe UI"/>
              <w:szCs w:val="21"/>
              <w:lang w:val="en-US"/>
            </w:rPr>
          </w:rPrChange>
        </w:rPr>
        <w:t>has not been driven</w:t>
      </w:r>
      <w:proofErr w:type="gramEnd"/>
      <w:r w:rsidRPr="00ED23E5">
        <w:rPr>
          <w:rFonts w:ascii="Times New Roman" w:hAnsi="Times New Roman" w:cs="Times New Roman"/>
          <w:sz w:val="24"/>
          <w:szCs w:val="24"/>
          <w:lang w:val="en-US"/>
          <w:rPrChange w:id="67" w:author="Christine Brinkmann (FT)" w:date="2020-06-26T15:04:00Z">
            <w:rPr>
              <w:rFonts w:ascii="Segoe UI" w:hAnsi="Segoe UI" w:cs="Segoe UI"/>
              <w:szCs w:val="21"/>
              <w:lang w:val="en-US"/>
            </w:rPr>
          </w:rPrChange>
        </w:rPr>
        <w:t xml:space="preserve"> by legislation, but by innovative companies developing solutions that customers have taken onboard. This has been possible by allowing innovation to take place given technologically neutral framework legislation. </w:t>
      </w:r>
    </w:p>
    <w:p w:rsidR="00C76EA2" w:rsidRPr="00ED23E5" w:rsidRDefault="00C76EA2" w:rsidP="00F60597">
      <w:pPr>
        <w:rPr>
          <w:rFonts w:ascii="Times New Roman" w:hAnsi="Times New Roman" w:cs="Times New Roman"/>
          <w:sz w:val="24"/>
          <w:szCs w:val="24"/>
          <w:lang w:val="en-US"/>
          <w:rPrChange w:id="68" w:author="Christine Brinkmann (FT)" w:date="2020-06-26T15:04:00Z">
            <w:rPr>
              <w:lang w:val="en-US"/>
            </w:rPr>
          </w:rPrChange>
        </w:rPr>
      </w:pPr>
    </w:p>
    <w:p w:rsidR="00C76EA2" w:rsidRPr="00ED23E5" w:rsidRDefault="00C76EA2" w:rsidP="00F60597">
      <w:pPr>
        <w:rPr>
          <w:rFonts w:ascii="Times New Roman" w:hAnsi="Times New Roman" w:cs="Times New Roman"/>
          <w:sz w:val="24"/>
          <w:szCs w:val="24"/>
          <w:lang w:val="en-US"/>
          <w:rPrChange w:id="69" w:author="Christine Brinkmann (FT)" w:date="2020-06-26T15:04:00Z">
            <w:rPr>
              <w:lang w:val="en-US"/>
            </w:rPr>
          </w:rPrChange>
        </w:rPr>
      </w:pPr>
    </w:p>
    <w:p w:rsidR="00C76EA2" w:rsidRPr="00ED23E5" w:rsidRDefault="00C76EA2" w:rsidP="00C76EA2">
      <w:pPr>
        <w:autoSpaceDE w:val="0"/>
        <w:autoSpaceDN w:val="0"/>
        <w:adjustRightInd w:val="0"/>
        <w:spacing w:line="240" w:lineRule="auto"/>
        <w:rPr>
          <w:rFonts w:ascii="Times New Roman" w:hAnsi="Times New Roman" w:cs="Times New Roman"/>
          <w:b/>
          <w:bCs/>
          <w:sz w:val="24"/>
          <w:szCs w:val="24"/>
          <w:lang w:val="en-US"/>
          <w:rPrChange w:id="70" w:author="Christine Brinkmann (FT)" w:date="2020-06-26T15:04:00Z">
            <w:rPr>
              <w:rFonts w:ascii="FreeSansBold" w:hAnsi="FreeSansBold" w:cs="FreeSansBold"/>
              <w:b/>
              <w:bCs/>
              <w:sz w:val="27"/>
              <w:szCs w:val="27"/>
              <w:lang w:val="en-US"/>
            </w:rPr>
          </w:rPrChange>
        </w:rPr>
      </w:pPr>
      <w:r w:rsidRPr="00ED23E5">
        <w:rPr>
          <w:rFonts w:ascii="Times New Roman" w:hAnsi="Times New Roman" w:cs="Times New Roman"/>
          <w:b/>
          <w:bCs/>
          <w:sz w:val="24"/>
          <w:szCs w:val="24"/>
          <w:lang w:val="en-US"/>
          <w:rPrChange w:id="71" w:author="Christine Brinkmann (FT)" w:date="2020-06-26T15:04:00Z">
            <w:rPr>
              <w:rFonts w:ascii="FreeSansBold" w:hAnsi="FreeSansBold" w:cs="FreeSansBold"/>
              <w:b/>
              <w:bCs/>
              <w:sz w:val="27"/>
              <w:szCs w:val="27"/>
              <w:lang w:val="en-US"/>
            </w:rPr>
          </w:rPrChange>
        </w:rPr>
        <w:t xml:space="preserve">Question 18.1 </w:t>
      </w:r>
      <w:proofErr w:type="gramStart"/>
      <w:r w:rsidRPr="00ED23E5">
        <w:rPr>
          <w:rFonts w:ascii="Times New Roman" w:hAnsi="Times New Roman" w:cs="Times New Roman"/>
          <w:b/>
          <w:bCs/>
          <w:sz w:val="24"/>
          <w:szCs w:val="24"/>
          <w:lang w:val="en-US"/>
          <w:rPrChange w:id="72" w:author="Christine Brinkmann (FT)" w:date="2020-06-26T15:04:00Z">
            <w:rPr>
              <w:rFonts w:ascii="FreeSansBold" w:hAnsi="FreeSansBold" w:cs="FreeSansBold"/>
              <w:b/>
              <w:bCs/>
              <w:sz w:val="27"/>
              <w:szCs w:val="27"/>
              <w:lang w:val="en-US"/>
            </w:rPr>
          </w:rPrChange>
        </w:rPr>
        <w:t>If</w:t>
      </w:r>
      <w:proofErr w:type="gramEnd"/>
      <w:r w:rsidRPr="00ED23E5">
        <w:rPr>
          <w:rFonts w:ascii="Times New Roman" w:hAnsi="Times New Roman" w:cs="Times New Roman"/>
          <w:b/>
          <w:bCs/>
          <w:sz w:val="24"/>
          <w:szCs w:val="24"/>
          <w:lang w:val="en-US"/>
          <w:rPrChange w:id="73" w:author="Christine Brinkmann (FT)" w:date="2020-06-26T15:04:00Z">
            <w:rPr>
              <w:rFonts w:ascii="FreeSansBold" w:hAnsi="FreeSansBold" w:cs="FreeSansBold"/>
              <w:b/>
              <w:bCs/>
              <w:sz w:val="27"/>
              <w:szCs w:val="27"/>
              <w:lang w:val="en-US"/>
            </w:rPr>
          </w:rPrChange>
        </w:rPr>
        <w:t xml:space="preserve"> you do accept SEPA Direct Debit (SDD) payments from</w:t>
      </w:r>
    </w:p>
    <w:p w:rsidR="00C76EA2" w:rsidRPr="00ED23E5" w:rsidRDefault="00C76EA2" w:rsidP="00C76EA2">
      <w:pPr>
        <w:autoSpaceDE w:val="0"/>
        <w:autoSpaceDN w:val="0"/>
        <w:adjustRightInd w:val="0"/>
        <w:spacing w:line="240" w:lineRule="auto"/>
        <w:rPr>
          <w:rFonts w:ascii="Times New Roman" w:hAnsi="Times New Roman" w:cs="Times New Roman"/>
          <w:b/>
          <w:bCs/>
          <w:sz w:val="24"/>
          <w:szCs w:val="24"/>
          <w:lang w:val="en-US"/>
          <w:rPrChange w:id="74" w:author="Christine Brinkmann (FT)" w:date="2020-06-26T15:04:00Z">
            <w:rPr>
              <w:rFonts w:ascii="FreeSansBold" w:hAnsi="FreeSansBold" w:cs="FreeSansBold"/>
              <w:b/>
              <w:bCs/>
              <w:sz w:val="27"/>
              <w:szCs w:val="27"/>
              <w:lang w:val="en-US"/>
            </w:rPr>
          </w:rPrChange>
        </w:rPr>
      </w:pPr>
      <w:proofErr w:type="gramStart"/>
      <w:r w:rsidRPr="00ED23E5">
        <w:rPr>
          <w:rFonts w:ascii="Times New Roman" w:hAnsi="Times New Roman" w:cs="Times New Roman"/>
          <w:b/>
          <w:bCs/>
          <w:sz w:val="24"/>
          <w:szCs w:val="24"/>
          <w:lang w:val="en-US"/>
          <w:rPrChange w:id="75" w:author="Christine Brinkmann (FT)" w:date="2020-06-26T15:04:00Z">
            <w:rPr>
              <w:rFonts w:ascii="FreeSansBold" w:hAnsi="FreeSansBold" w:cs="FreeSansBold"/>
              <w:b/>
              <w:bCs/>
              <w:sz w:val="27"/>
              <w:szCs w:val="27"/>
              <w:lang w:val="en-US"/>
            </w:rPr>
          </w:rPrChange>
        </w:rPr>
        <w:t>residents</w:t>
      </w:r>
      <w:proofErr w:type="gramEnd"/>
      <w:r w:rsidRPr="00ED23E5">
        <w:rPr>
          <w:rFonts w:ascii="Times New Roman" w:hAnsi="Times New Roman" w:cs="Times New Roman"/>
          <w:b/>
          <w:bCs/>
          <w:sz w:val="24"/>
          <w:szCs w:val="24"/>
          <w:lang w:val="en-US"/>
          <w:rPrChange w:id="76" w:author="Christine Brinkmann (FT)" w:date="2020-06-26T15:04:00Z">
            <w:rPr>
              <w:rFonts w:ascii="FreeSansBold" w:hAnsi="FreeSansBold" w:cs="FreeSansBold"/>
              <w:b/>
              <w:bCs/>
              <w:sz w:val="27"/>
              <w:szCs w:val="27"/>
              <w:lang w:val="en-US"/>
            </w:rPr>
          </w:rPrChange>
        </w:rPr>
        <w:t xml:space="preserve"> in other countries, please explain why:</w:t>
      </w:r>
    </w:p>
    <w:p w:rsidR="00C76EA2" w:rsidRPr="00ED23E5" w:rsidRDefault="00C76EA2" w:rsidP="00C76EA2">
      <w:pPr>
        <w:autoSpaceDE w:val="0"/>
        <w:autoSpaceDN w:val="0"/>
        <w:adjustRightInd w:val="0"/>
        <w:spacing w:line="240" w:lineRule="auto"/>
        <w:rPr>
          <w:rFonts w:ascii="Times New Roman" w:hAnsi="Times New Roman" w:cs="Times New Roman"/>
          <w:b/>
          <w:bCs/>
          <w:sz w:val="24"/>
          <w:szCs w:val="24"/>
          <w:lang w:val="en-US"/>
          <w:rPrChange w:id="77" w:author="Christine Brinkmann (FT)" w:date="2020-06-26T15:04:00Z">
            <w:rPr>
              <w:rFonts w:ascii="FreeSansBold" w:hAnsi="FreeSansBold" w:cs="FreeSansBold"/>
              <w:b/>
              <w:bCs/>
              <w:sz w:val="27"/>
              <w:szCs w:val="27"/>
              <w:lang w:val="en-US"/>
            </w:rPr>
          </w:rPrChange>
        </w:rPr>
      </w:pPr>
    </w:p>
    <w:p w:rsidR="00EF6878" w:rsidRPr="00ED23E5" w:rsidRDefault="00EF6878" w:rsidP="00C76EA2">
      <w:pPr>
        <w:autoSpaceDE w:val="0"/>
        <w:autoSpaceDN w:val="0"/>
        <w:adjustRightInd w:val="0"/>
        <w:spacing w:line="240" w:lineRule="auto"/>
        <w:rPr>
          <w:rFonts w:ascii="Times New Roman" w:hAnsi="Times New Roman" w:cs="Times New Roman"/>
          <w:i/>
          <w:iCs/>
          <w:sz w:val="24"/>
          <w:szCs w:val="24"/>
          <w:lang w:val="en-US"/>
          <w:rPrChange w:id="78" w:author="Christine Brinkmann (FT)" w:date="2020-06-26T15:04:00Z">
            <w:rPr>
              <w:rFonts w:ascii="Segoe UI" w:hAnsi="Segoe UI" w:cs="Segoe UI"/>
              <w:i/>
              <w:iCs/>
              <w:sz w:val="26"/>
              <w:szCs w:val="26"/>
              <w:lang w:val="en-US"/>
            </w:rPr>
          </w:rPrChange>
        </w:rPr>
      </w:pPr>
      <w:r w:rsidRPr="00ED23E5">
        <w:rPr>
          <w:rFonts w:ascii="Times New Roman" w:hAnsi="Times New Roman" w:cs="Times New Roman"/>
          <w:b/>
          <w:bCs/>
          <w:sz w:val="24"/>
          <w:szCs w:val="24"/>
          <w:lang w:val="en-US"/>
          <w:rPrChange w:id="79" w:author="Christine Brinkmann (FT)" w:date="2020-06-26T15:04:00Z">
            <w:rPr>
              <w:rFonts w:ascii="FreeSansBold" w:hAnsi="FreeSansBold" w:cs="FreeSansBold"/>
              <w:b/>
              <w:bCs/>
              <w:sz w:val="27"/>
              <w:szCs w:val="27"/>
              <w:lang w:val="en-US"/>
            </w:rPr>
          </w:rPrChange>
        </w:rPr>
        <w:t>Answer</w:t>
      </w:r>
      <w:r w:rsidR="00C76EA2" w:rsidRPr="00ED23E5">
        <w:rPr>
          <w:rFonts w:ascii="Times New Roman" w:hAnsi="Times New Roman" w:cs="Times New Roman"/>
          <w:b/>
          <w:bCs/>
          <w:sz w:val="24"/>
          <w:szCs w:val="24"/>
          <w:lang w:val="en-US"/>
          <w:rPrChange w:id="80" w:author="Christine Brinkmann (FT)" w:date="2020-06-26T15:04:00Z">
            <w:rPr>
              <w:rFonts w:ascii="FreeSansBold" w:hAnsi="FreeSansBold" w:cs="FreeSansBold"/>
              <w:b/>
              <w:bCs/>
              <w:sz w:val="27"/>
              <w:szCs w:val="27"/>
              <w:lang w:val="en-US"/>
            </w:rPr>
          </w:rPrChange>
        </w:rPr>
        <w:t>:</w:t>
      </w:r>
      <w:r w:rsidR="00C76EA2" w:rsidRPr="00ED23E5">
        <w:rPr>
          <w:rFonts w:ascii="Times New Roman" w:hAnsi="Times New Roman" w:cs="Times New Roman"/>
          <w:i/>
          <w:iCs/>
          <w:sz w:val="24"/>
          <w:szCs w:val="24"/>
          <w:lang w:val="en-US"/>
          <w:rPrChange w:id="81" w:author="Christine Brinkmann (FT)" w:date="2020-06-26T15:04:00Z">
            <w:rPr>
              <w:rFonts w:ascii="Segoe UI" w:hAnsi="Segoe UI" w:cs="Segoe UI"/>
              <w:i/>
              <w:iCs/>
              <w:sz w:val="26"/>
              <w:szCs w:val="26"/>
              <w:lang w:val="en-US"/>
            </w:rPr>
          </w:rPrChange>
        </w:rPr>
        <w:t xml:space="preserve"> </w:t>
      </w:r>
    </w:p>
    <w:p w:rsidR="00C76EA2" w:rsidRPr="00ED23E5" w:rsidRDefault="00C76EA2" w:rsidP="00C76EA2">
      <w:pPr>
        <w:autoSpaceDE w:val="0"/>
        <w:autoSpaceDN w:val="0"/>
        <w:adjustRightInd w:val="0"/>
        <w:spacing w:line="240" w:lineRule="auto"/>
        <w:rPr>
          <w:rFonts w:ascii="Times New Roman" w:hAnsi="Times New Roman" w:cs="Times New Roman"/>
          <w:sz w:val="24"/>
          <w:szCs w:val="24"/>
          <w:lang w:val="en-US"/>
          <w:rPrChange w:id="82" w:author="Christine Brinkmann (FT)" w:date="2020-06-26T15:04:00Z">
            <w:rPr>
              <w:rFonts w:ascii="Segoe UI" w:hAnsi="Segoe UI" w:cs="Segoe UI"/>
              <w:szCs w:val="21"/>
              <w:lang w:val="en-US"/>
            </w:rPr>
          </w:rPrChange>
        </w:rPr>
      </w:pPr>
      <w:r w:rsidRPr="00ED23E5">
        <w:rPr>
          <w:rFonts w:ascii="Times New Roman" w:hAnsi="Times New Roman" w:cs="Times New Roman"/>
          <w:sz w:val="24"/>
          <w:szCs w:val="24"/>
          <w:lang w:val="en-US"/>
          <w:rPrChange w:id="83" w:author="Christine Brinkmann (FT)" w:date="2020-06-26T15:04:00Z">
            <w:rPr>
              <w:rFonts w:ascii="Segoe UI" w:hAnsi="Segoe UI" w:cs="Segoe UI"/>
              <w:szCs w:val="21"/>
              <w:lang w:val="en-US"/>
            </w:rPr>
          </w:rPrChange>
        </w:rPr>
        <w:lastRenderedPageBreak/>
        <w:t>Denmark notes that all Danish credit institutions offer SDD. Customers in Danish credit institutions generally have access to sending and receiving payments through SDD from all SDD compliant jurisdictions. Such transactions will often be cross-border by nature, as the currency of choice between two parties in Denmark would be DKK.</w:t>
      </w:r>
    </w:p>
    <w:p w:rsidR="00C76EA2" w:rsidRPr="00ED23E5" w:rsidRDefault="00C76EA2" w:rsidP="00F60597">
      <w:pPr>
        <w:rPr>
          <w:rFonts w:ascii="Times New Roman" w:hAnsi="Times New Roman" w:cs="Times New Roman"/>
          <w:sz w:val="24"/>
          <w:szCs w:val="24"/>
          <w:lang w:val="en-US"/>
          <w:rPrChange w:id="84" w:author="Christine Brinkmann (FT)" w:date="2020-06-26T15:04:00Z">
            <w:rPr>
              <w:lang w:val="en-US"/>
            </w:rPr>
          </w:rPrChange>
        </w:rPr>
      </w:pPr>
    </w:p>
    <w:p w:rsidR="00C76EA2" w:rsidRPr="00ED23E5" w:rsidRDefault="00C76EA2" w:rsidP="00F60597">
      <w:pPr>
        <w:rPr>
          <w:rFonts w:ascii="Times New Roman" w:hAnsi="Times New Roman" w:cs="Times New Roman"/>
          <w:sz w:val="24"/>
          <w:szCs w:val="24"/>
          <w:lang w:val="en-US"/>
          <w:rPrChange w:id="85" w:author="Christine Brinkmann (FT)" w:date="2020-06-26T15:04:00Z">
            <w:rPr>
              <w:lang w:val="en-US"/>
            </w:rPr>
          </w:rPrChange>
        </w:rPr>
      </w:pPr>
    </w:p>
    <w:p w:rsidR="00C76EA2" w:rsidRPr="00ED23E5" w:rsidRDefault="00C76EA2" w:rsidP="00C76EA2">
      <w:pPr>
        <w:autoSpaceDE w:val="0"/>
        <w:autoSpaceDN w:val="0"/>
        <w:adjustRightInd w:val="0"/>
        <w:spacing w:line="240" w:lineRule="auto"/>
        <w:rPr>
          <w:rFonts w:ascii="Times New Roman" w:hAnsi="Times New Roman" w:cs="Times New Roman"/>
          <w:b/>
          <w:bCs/>
          <w:sz w:val="24"/>
          <w:szCs w:val="24"/>
          <w:lang w:val="en-US"/>
          <w:rPrChange w:id="86" w:author="Christine Brinkmann (FT)" w:date="2020-06-26T15:04:00Z">
            <w:rPr>
              <w:rFonts w:ascii="FreeSansBold" w:hAnsi="FreeSansBold" w:cs="FreeSansBold"/>
              <w:b/>
              <w:bCs/>
              <w:sz w:val="27"/>
              <w:szCs w:val="27"/>
              <w:lang w:val="en-US"/>
            </w:rPr>
          </w:rPrChange>
        </w:rPr>
      </w:pPr>
      <w:r w:rsidRPr="00ED23E5">
        <w:rPr>
          <w:rFonts w:ascii="Times New Roman" w:hAnsi="Times New Roman" w:cs="Times New Roman"/>
          <w:b/>
          <w:bCs/>
          <w:sz w:val="24"/>
          <w:szCs w:val="24"/>
          <w:lang w:val="en-US"/>
          <w:rPrChange w:id="87" w:author="Christine Brinkmann (FT)" w:date="2020-06-26T15:04:00Z">
            <w:rPr>
              <w:rFonts w:ascii="FreeSansBold" w:hAnsi="FreeSansBold" w:cs="FreeSansBold"/>
              <w:b/>
              <w:bCs/>
              <w:sz w:val="27"/>
              <w:szCs w:val="27"/>
              <w:lang w:val="en-US"/>
            </w:rPr>
          </w:rPrChange>
        </w:rPr>
        <w:t>Question 20. What are the main factors contributing to a decreasing use of cash in some countries EU countries? Please specify which EU or national regulation(s) may contribute to a decreasing use of cash in some countries in the EU:</w:t>
      </w:r>
    </w:p>
    <w:p w:rsidR="00C76EA2" w:rsidRPr="00ED23E5" w:rsidRDefault="00C76EA2" w:rsidP="00C76EA2">
      <w:pPr>
        <w:autoSpaceDE w:val="0"/>
        <w:autoSpaceDN w:val="0"/>
        <w:adjustRightInd w:val="0"/>
        <w:spacing w:line="240" w:lineRule="auto"/>
        <w:rPr>
          <w:rFonts w:ascii="Times New Roman" w:hAnsi="Times New Roman" w:cs="Times New Roman"/>
          <w:b/>
          <w:bCs/>
          <w:sz w:val="24"/>
          <w:szCs w:val="24"/>
          <w:lang w:val="en-US"/>
          <w:rPrChange w:id="88" w:author="Christine Brinkmann (FT)" w:date="2020-06-26T15:04:00Z">
            <w:rPr>
              <w:rFonts w:ascii="FreeSansBold" w:hAnsi="FreeSansBold" w:cs="FreeSansBold"/>
              <w:b/>
              <w:bCs/>
              <w:sz w:val="27"/>
              <w:szCs w:val="27"/>
              <w:lang w:val="en-US"/>
            </w:rPr>
          </w:rPrChange>
        </w:rPr>
      </w:pPr>
    </w:p>
    <w:p w:rsidR="00EF6878" w:rsidRPr="00ED23E5" w:rsidRDefault="00EF6878" w:rsidP="00C76EA2">
      <w:pPr>
        <w:autoSpaceDE w:val="0"/>
        <w:autoSpaceDN w:val="0"/>
        <w:adjustRightInd w:val="0"/>
        <w:spacing w:line="240" w:lineRule="auto"/>
        <w:rPr>
          <w:rFonts w:ascii="Times New Roman" w:hAnsi="Times New Roman" w:cs="Times New Roman"/>
          <w:b/>
          <w:bCs/>
          <w:sz w:val="24"/>
          <w:szCs w:val="24"/>
          <w:lang w:val="en-US"/>
          <w:rPrChange w:id="89" w:author="Christine Brinkmann (FT)" w:date="2020-06-26T15:04:00Z">
            <w:rPr>
              <w:rFonts w:ascii="FreeSansBold" w:hAnsi="FreeSansBold" w:cs="FreeSansBold"/>
              <w:b/>
              <w:bCs/>
              <w:sz w:val="27"/>
              <w:szCs w:val="27"/>
              <w:lang w:val="en-US"/>
            </w:rPr>
          </w:rPrChange>
        </w:rPr>
      </w:pPr>
      <w:r w:rsidRPr="00ED23E5">
        <w:rPr>
          <w:rFonts w:ascii="Times New Roman" w:hAnsi="Times New Roman" w:cs="Times New Roman"/>
          <w:b/>
          <w:bCs/>
          <w:sz w:val="24"/>
          <w:szCs w:val="24"/>
          <w:lang w:val="en-US"/>
          <w:rPrChange w:id="90" w:author="Christine Brinkmann (FT)" w:date="2020-06-26T15:04:00Z">
            <w:rPr>
              <w:rFonts w:ascii="FreeSansBold" w:hAnsi="FreeSansBold" w:cs="FreeSansBold"/>
              <w:b/>
              <w:bCs/>
              <w:sz w:val="27"/>
              <w:szCs w:val="27"/>
              <w:lang w:val="en-US"/>
            </w:rPr>
          </w:rPrChange>
        </w:rPr>
        <w:t>Answer:</w:t>
      </w:r>
    </w:p>
    <w:p w:rsidR="00C76EA2" w:rsidRPr="00ED23E5" w:rsidRDefault="00C76EA2" w:rsidP="00C76EA2">
      <w:pPr>
        <w:autoSpaceDE w:val="0"/>
        <w:autoSpaceDN w:val="0"/>
        <w:adjustRightInd w:val="0"/>
        <w:spacing w:line="240" w:lineRule="auto"/>
        <w:rPr>
          <w:rFonts w:ascii="Times New Roman" w:hAnsi="Times New Roman" w:cs="Times New Roman"/>
          <w:sz w:val="24"/>
          <w:szCs w:val="24"/>
          <w:lang w:val="en-US"/>
          <w:rPrChange w:id="91" w:author="Christine Brinkmann (FT)" w:date="2020-06-26T15:04:00Z">
            <w:rPr>
              <w:rFonts w:ascii="Segoe UI" w:hAnsi="Segoe UI" w:cs="Segoe UI"/>
              <w:szCs w:val="21"/>
              <w:lang w:val="en-US"/>
            </w:rPr>
          </w:rPrChange>
        </w:rPr>
      </w:pPr>
      <w:r w:rsidRPr="00ED23E5">
        <w:rPr>
          <w:rFonts w:ascii="Times New Roman" w:hAnsi="Times New Roman" w:cs="Times New Roman"/>
          <w:sz w:val="24"/>
          <w:szCs w:val="24"/>
          <w:lang w:val="en-US"/>
          <w:rPrChange w:id="92" w:author="Christine Brinkmann (FT)" w:date="2020-06-26T15:04:00Z">
            <w:rPr>
              <w:rFonts w:ascii="Segoe UI" w:hAnsi="Segoe UI" w:cs="Segoe UI"/>
              <w:szCs w:val="21"/>
              <w:lang w:val="en-US"/>
            </w:rPr>
          </w:rPrChange>
        </w:rPr>
        <w:t xml:space="preserve">In Denmark, there is a broad range of digital payments solutions available to consumers, and consumers are in general very accustomed to digital payment instruments. </w:t>
      </w:r>
      <w:proofErr w:type="gramStart"/>
      <w:r w:rsidRPr="00ED23E5">
        <w:rPr>
          <w:rFonts w:ascii="Times New Roman" w:hAnsi="Times New Roman" w:cs="Times New Roman"/>
          <w:sz w:val="24"/>
          <w:szCs w:val="24"/>
          <w:lang w:val="en-US"/>
          <w:rPrChange w:id="93" w:author="Christine Brinkmann (FT)" w:date="2020-06-26T15:04:00Z">
            <w:rPr>
              <w:rFonts w:ascii="Segoe UI" w:hAnsi="Segoe UI" w:cs="Segoe UI"/>
              <w:szCs w:val="21"/>
              <w:lang w:val="en-US"/>
            </w:rPr>
          </w:rPrChange>
        </w:rPr>
        <w:t>This has been the primary contribution to Denmark being one of the countries in the world that uses least cash.</w:t>
      </w:r>
      <w:proofErr w:type="gramEnd"/>
      <w:r w:rsidRPr="00ED23E5">
        <w:rPr>
          <w:rFonts w:ascii="Times New Roman" w:hAnsi="Times New Roman" w:cs="Times New Roman"/>
          <w:sz w:val="24"/>
          <w:szCs w:val="24"/>
          <w:lang w:val="en-US"/>
          <w:rPrChange w:id="94" w:author="Christine Brinkmann (FT)" w:date="2020-06-26T15:04:00Z">
            <w:rPr>
              <w:rFonts w:ascii="Segoe UI" w:hAnsi="Segoe UI" w:cs="Segoe UI"/>
              <w:szCs w:val="21"/>
              <w:lang w:val="en-US"/>
            </w:rPr>
          </w:rPrChange>
        </w:rPr>
        <w:t xml:space="preserve"> The development has very much been demand-driven by consumers, as digital payment instruments </w:t>
      </w:r>
      <w:proofErr w:type="gramStart"/>
      <w:r w:rsidRPr="00ED23E5">
        <w:rPr>
          <w:rFonts w:ascii="Times New Roman" w:hAnsi="Times New Roman" w:cs="Times New Roman"/>
          <w:sz w:val="24"/>
          <w:szCs w:val="24"/>
          <w:lang w:val="en-US"/>
          <w:rPrChange w:id="95" w:author="Christine Brinkmann (FT)" w:date="2020-06-26T15:04:00Z">
            <w:rPr>
              <w:rFonts w:ascii="Segoe UI" w:hAnsi="Segoe UI" w:cs="Segoe UI"/>
              <w:szCs w:val="21"/>
              <w:lang w:val="en-US"/>
            </w:rPr>
          </w:rPrChange>
        </w:rPr>
        <w:t>are perceived</w:t>
      </w:r>
      <w:proofErr w:type="gramEnd"/>
      <w:r w:rsidRPr="00ED23E5">
        <w:rPr>
          <w:rFonts w:ascii="Times New Roman" w:hAnsi="Times New Roman" w:cs="Times New Roman"/>
          <w:sz w:val="24"/>
          <w:szCs w:val="24"/>
          <w:lang w:val="en-US"/>
          <w:rPrChange w:id="96" w:author="Christine Brinkmann (FT)" w:date="2020-06-26T15:04:00Z">
            <w:rPr>
              <w:rFonts w:ascii="Segoe UI" w:hAnsi="Segoe UI" w:cs="Segoe UI"/>
              <w:szCs w:val="21"/>
              <w:lang w:val="en-US"/>
            </w:rPr>
          </w:rPrChange>
        </w:rPr>
        <w:t xml:space="preserve"> as convenient and easily accessible. In particular, card payments drove the initial move away from cash. </w:t>
      </w:r>
    </w:p>
    <w:p w:rsidR="00C76EA2" w:rsidRPr="00ED23E5" w:rsidRDefault="00C76EA2" w:rsidP="00C76EA2">
      <w:pPr>
        <w:autoSpaceDE w:val="0"/>
        <w:autoSpaceDN w:val="0"/>
        <w:adjustRightInd w:val="0"/>
        <w:spacing w:line="240" w:lineRule="auto"/>
        <w:rPr>
          <w:rFonts w:ascii="Times New Roman" w:hAnsi="Times New Roman" w:cs="Times New Roman"/>
          <w:sz w:val="24"/>
          <w:szCs w:val="24"/>
          <w:lang w:val="en-US"/>
          <w:rPrChange w:id="97" w:author="Christine Brinkmann (FT)" w:date="2020-06-26T15:04:00Z">
            <w:rPr>
              <w:rFonts w:ascii="Segoe UI" w:hAnsi="Segoe UI" w:cs="Segoe UI"/>
              <w:szCs w:val="21"/>
              <w:lang w:val="en-US"/>
            </w:rPr>
          </w:rPrChange>
        </w:rPr>
      </w:pPr>
    </w:p>
    <w:p w:rsidR="00C76EA2" w:rsidRPr="00ED23E5" w:rsidRDefault="00C76EA2" w:rsidP="00C76EA2">
      <w:pPr>
        <w:autoSpaceDE w:val="0"/>
        <w:autoSpaceDN w:val="0"/>
        <w:adjustRightInd w:val="0"/>
        <w:spacing w:line="240" w:lineRule="auto"/>
        <w:rPr>
          <w:rFonts w:ascii="Times New Roman" w:hAnsi="Times New Roman" w:cs="Times New Roman"/>
          <w:sz w:val="24"/>
          <w:szCs w:val="24"/>
          <w:lang w:val="en-US"/>
          <w:rPrChange w:id="98" w:author="Christine Brinkmann (FT)" w:date="2020-06-26T15:04:00Z">
            <w:rPr>
              <w:rFonts w:ascii="Segoe UI" w:hAnsi="Segoe UI" w:cs="Segoe UI"/>
              <w:szCs w:val="21"/>
              <w:lang w:val="en-US"/>
            </w:rPr>
          </w:rPrChange>
        </w:rPr>
      </w:pPr>
      <w:r w:rsidRPr="00ED23E5">
        <w:rPr>
          <w:rFonts w:ascii="Times New Roman" w:hAnsi="Times New Roman" w:cs="Times New Roman"/>
          <w:sz w:val="24"/>
          <w:szCs w:val="24"/>
          <w:lang w:val="en-US"/>
          <w:rPrChange w:id="99" w:author="Christine Brinkmann (FT)" w:date="2020-06-26T15:04:00Z">
            <w:rPr>
              <w:rFonts w:ascii="Segoe UI" w:hAnsi="Segoe UI" w:cs="Segoe UI"/>
              <w:szCs w:val="21"/>
              <w:lang w:val="en-US"/>
            </w:rPr>
          </w:rPrChange>
        </w:rPr>
        <w:t xml:space="preserve">Denmark has had regulation in place since 1983 requiring all merchant to accept cash as payments at the point of sale, to ensure that all consumers will be able to pay regardless of their ability to use digital payment solutions. </w:t>
      </w:r>
    </w:p>
    <w:p w:rsidR="00C76EA2" w:rsidRPr="00ED23E5" w:rsidRDefault="00C76EA2" w:rsidP="00F60597">
      <w:pPr>
        <w:rPr>
          <w:rFonts w:ascii="Times New Roman" w:hAnsi="Times New Roman" w:cs="Times New Roman"/>
          <w:sz w:val="24"/>
          <w:szCs w:val="24"/>
          <w:lang w:val="en-US"/>
          <w:rPrChange w:id="100" w:author="Christine Brinkmann (FT)" w:date="2020-06-26T15:04:00Z">
            <w:rPr>
              <w:lang w:val="en-US"/>
            </w:rPr>
          </w:rPrChange>
        </w:rPr>
      </w:pPr>
    </w:p>
    <w:p w:rsidR="00C76EA2" w:rsidRPr="00ED23E5" w:rsidRDefault="00C76EA2" w:rsidP="00C76EA2">
      <w:pPr>
        <w:autoSpaceDE w:val="0"/>
        <w:autoSpaceDN w:val="0"/>
        <w:adjustRightInd w:val="0"/>
        <w:spacing w:line="240" w:lineRule="auto"/>
        <w:rPr>
          <w:rFonts w:ascii="Times New Roman" w:hAnsi="Times New Roman" w:cs="Times New Roman"/>
          <w:b/>
          <w:bCs/>
          <w:sz w:val="24"/>
          <w:szCs w:val="24"/>
          <w:lang w:val="en-US"/>
          <w:rPrChange w:id="101" w:author="Christine Brinkmann (FT)" w:date="2020-06-26T15:04:00Z">
            <w:rPr>
              <w:rFonts w:ascii="FreeSansBold" w:hAnsi="FreeSansBold" w:cs="FreeSansBold"/>
              <w:b/>
              <w:bCs/>
              <w:sz w:val="27"/>
              <w:szCs w:val="27"/>
              <w:lang w:val="en-US"/>
            </w:rPr>
          </w:rPrChange>
        </w:rPr>
      </w:pPr>
    </w:p>
    <w:p w:rsidR="00C76EA2" w:rsidRPr="00ED23E5" w:rsidRDefault="00C76EA2" w:rsidP="00C76EA2">
      <w:pPr>
        <w:autoSpaceDE w:val="0"/>
        <w:autoSpaceDN w:val="0"/>
        <w:adjustRightInd w:val="0"/>
        <w:spacing w:line="240" w:lineRule="auto"/>
        <w:rPr>
          <w:rFonts w:ascii="Times New Roman" w:hAnsi="Times New Roman" w:cs="Times New Roman"/>
          <w:b/>
          <w:bCs/>
          <w:sz w:val="24"/>
          <w:szCs w:val="24"/>
          <w:lang w:val="en-US"/>
          <w:rPrChange w:id="102" w:author="Christine Brinkmann (FT)" w:date="2020-06-26T15:04:00Z">
            <w:rPr>
              <w:rFonts w:ascii="FreeSansBold" w:hAnsi="FreeSansBold" w:cs="FreeSansBold"/>
              <w:b/>
              <w:bCs/>
              <w:sz w:val="27"/>
              <w:szCs w:val="27"/>
              <w:lang w:val="en-US"/>
            </w:rPr>
          </w:rPrChange>
        </w:rPr>
      </w:pPr>
      <w:r w:rsidRPr="00ED23E5">
        <w:rPr>
          <w:rFonts w:ascii="Times New Roman" w:hAnsi="Times New Roman" w:cs="Times New Roman"/>
          <w:b/>
          <w:bCs/>
          <w:sz w:val="24"/>
          <w:szCs w:val="24"/>
          <w:lang w:val="en-US"/>
          <w:rPrChange w:id="103" w:author="Christine Brinkmann (FT)" w:date="2020-06-26T15:04:00Z">
            <w:rPr>
              <w:rFonts w:ascii="FreeSansBold" w:hAnsi="FreeSansBold" w:cs="FreeSansBold"/>
              <w:b/>
              <w:bCs/>
              <w:sz w:val="27"/>
              <w:szCs w:val="27"/>
              <w:lang w:val="en-US"/>
            </w:rPr>
          </w:rPrChange>
        </w:rPr>
        <w:t>Question 22.1 Please specify what other measures would be necessary to</w:t>
      </w:r>
    </w:p>
    <w:p w:rsidR="00C76EA2" w:rsidRPr="00ED23E5" w:rsidRDefault="00C76EA2" w:rsidP="00C76EA2">
      <w:pPr>
        <w:autoSpaceDE w:val="0"/>
        <w:autoSpaceDN w:val="0"/>
        <w:adjustRightInd w:val="0"/>
        <w:spacing w:line="240" w:lineRule="auto"/>
        <w:rPr>
          <w:rFonts w:ascii="Times New Roman" w:hAnsi="Times New Roman" w:cs="Times New Roman"/>
          <w:b/>
          <w:bCs/>
          <w:sz w:val="24"/>
          <w:szCs w:val="24"/>
          <w:lang w:val="en-US"/>
          <w:rPrChange w:id="104" w:author="Christine Brinkmann (FT)" w:date="2020-06-26T15:04:00Z">
            <w:rPr>
              <w:rFonts w:ascii="FreeSansBold" w:hAnsi="FreeSansBold" w:cs="FreeSansBold"/>
              <w:b/>
              <w:bCs/>
              <w:sz w:val="27"/>
              <w:szCs w:val="27"/>
              <w:lang w:val="en-US"/>
            </w:rPr>
          </w:rPrChange>
        </w:rPr>
      </w:pPr>
      <w:proofErr w:type="gramStart"/>
      <w:r w:rsidRPr="00ED23E5">
        <w:rPr>
          <w:rFonts w:ascii="Times New Roman" w:hAnsi="Times New Roman" w:cs="Times New Roman"/>
          <w:b/>
          <w:bCs/>
          <w:sz w:val="24"/>
          <w:szCs w:val="24"/>
          <w:lang w:val="en-US"/>
          <w:rPrChange w:id="105" w:author="Christine Brinkmann (FT)" w:date="2020-06-26T15:04:00Z">
            <w:rPr>
              <w:rFonts w:ascii="FreeSansBold" w:hAnsi="FreeSansBold" w:cs="FreeSansBold"/>
              <w:b/>
              <w:bCs/>
              <w:sz w:val="27"/>
              <w:szCs w:val="27"/>
              <w:lang w:val="en-US"/>
            </w:rPr>
          </w:rPrChange>
        </w:rPr>
        <w:t>ensure</w:t>
      </w:r>
      <w:proofErr w:type="gramEnd"/>
      <w:r w:rsidRPr="00ED23E5">
        <w:rPr>
          <w:rFonts w:ascii="Times New Roman" w:hAnsi="Times New Roman" w:cs="Times New Roman"/>
          <w:b/>
          <w:bCs/>
          <w:sz w:val="24"/>
          <w:szCs w:val="24"/>
          <w:lang w:val="en-US"/>
          <w:rPrChange w:id="106" w:author="Christine Brinkmann (FT)" w:date="2020-06-26T15:04:00Z">
            <w:rPr>
              <w:rFonts w:ascii="FreeSansBold" w:hAnsi="FreeSansBold" w:cs="FreeSansBold"/>
              <w:b/>
              <w:bCs/>
              <w:sz w:val="27"/>
              <w:szCs w:val="27"/>
              <w:lang w:val="en-US"/>
            </w:rPr>
          </w:rPrChange>
        </w:rPr>
        <w:t xml:space="preserve"> that cash remains accessible and usable by EU citizens:</w:t>
      </w:r>
    </w:p>
    <w:p w:rsidR="00C76EA2" w:rsidRPr="00ED23E5" w:rsidRDefault="00C76EA2" w:rsidP="00C76EA2">
      <w:pPr>
        <w:autoSpaceDE w:val="0"/>
        <w:autoSpaceDN w:val="0"/>
        <w:adjustRightInd w:val="0"/>
        <w:spacing w:line="240" w:lineRule="auto"/>
        <w:rPr>
          <w:rFonts w:ascii="Times New Roman" w:hAnsi="Times New Roman" w:cs="Times New Roman"/>
          <w:b/>
          <w:bCs/>
          <w:sz w:val="24"/>
          <w:szCs w:val="24"/>
          <w:lang w:val="en-US"/>
          <w:rPrChange w:id="107" w:author="Christine Brinkmann (FT)" w:date="2020-06-26T15:04:00Z">
            <w:rPr>
              <w:rFonts w:ascii="FreeSansBold" w:hAnsi="FreeSansBold" w:cs="FreeSansBold"/>
              <w:b/>
              <w:bCs/>
              <w:sz w:val="27"/>
              <w:szCs w:val="27"/>
              <w:lang w:val="en-US"/>
            </w:rPr>
          </w:rPrChange>
        </w:rPr>
      </w:pPr>
    </w:p>
    <w:p w:rsidR="00EF6878" w:rsidRPr="00ED23E5" w:rsidRDefault="00EF6878" w:rsidP="00C76EA2">
      <w:pPr>
        <w:rPr>
          <w:rFonts w:ascii="Times New Roman" w:hAnsi="Times New Roman" w:cs="Times New Roman"/>
          <w:b/>
          <w:bCs/>
          <w:sz w:val="24"/>
          <w:szCs w:val="24"/>
          <w:lang w:val="en-US"/>
          <w:rPrChange w:id="108" w:author="Christine Brinkmann (FT)" w:date="2020-06-26T15:04:00Z">
            <w:rPr>
              <w:rFonts w:ascii="FreeSansBold" w:hAnsi="FreeSansBold" w:cs="FreeSansBold"/>
              <w:b/>
              <w:bCs/>
              <w:sz w:val="27"/>
              <w:szCs w:val="27"/>
              <w:lang w:val="en-US"/>
            </w:rPr>
          </w:rPrChange>
        </w:rPr>
      </w:pPr>
      <w:r w:rsidRPr="00ED23E5">
        <w:rPr>
          <w:rFonts w:ascii="Times New Roman" w:hAnsi="Times New Roman" w:cs="Times New Roman"/>
          <w:b/>
          <w:bCs/>
          <w:sz w:val="24"/>
          <w:szCs w:val="24"/>
          <w:lang w:val="en-US"/>
          <w:rPrChange w:id="109" w:author="Christine Brinkmann (FT)" w:date="2020-06-26T15:04:00Z">
            <w:rPr>
              <w:rFonts w:ascii="FreeSansBold" w:hAnsi="FreeSansBold" w:cs="FreeSansBold"/>
              <w:b/>
              <w:bCs/>
              <w:sz w:val="27"/>
              <w:szCs w:val="27"/>
              <w:lang w:val="en-US"/>
            </w:rPr>
          </w:rPrChange>
        </w:rPr>
        <w:t>Answer:</w:t>
      </w:r>
      <w:r w:rsidR="00C76EA2" w:rsidRPr="00ED23E5">
        <w:rPr>
          <w:rFonts w:ascii="Times New Roman" w:hAnsi="Times New Roman" w:cs="Times New Roman"/>
          <w:b/>
          <w:bCs/>
          <w:sz w:val="24"/>
          <w:szCs w:val="24"/>
          <w:lang w:val="en-US"/>
          <w:rPrChange w:id="110" w:author="Christine Brinkmann (FT)" w:date="2020-06-26T15:04:00Z">
            <w:rPr>
              <w:rFonts w:ascii="FreeSansBold" w:hAnsi="FreeSansBold" w:cs="FreeSansBold"/>
              <w:b/>
              <w:bCs/>
              <w:sz w:val="27"/>
              <w:szCs w:val="27"/>
              <w:lang w:val="en-US"/>
            </w:rPr>
          </w:rPrChange>
        </w:rPr>
        <w:t xml:space="preserve"> </w:t>
      </w:r>
    </w:p>
    <w:p w:rsidR="00C76EA2" w:rsidRPr="00ED23E5" w:rsidRDefault="00C76EA2" w:rsidP="00C76EA2">
      <w:pPr>
        <w:rPr>
          <w:rFonts w:ascii="Times New Roman" w:hAnsi="Times New Roman" w:cs="Times New Roman"/>
          <w:sz w:val="24"/>
          <w:szCs w:val="24"/>
          <w:lang w:val="en-US"/>
          <w:rPrChange w:id="111" w:author="Christine Brinkmann (FT)" w:date="2020-06-26T15:04:00Z">
            <w:rPr>
              <w:rFonts w:ascii="Segoe UI" w:hAnsi="Segoe UI" w:cs="Segoe UI"/>
              <w:szCs w:val="21"/>
              <w:lang w:val="en-US"/>
            </w:rPr>
          </w:rPrChange>
        </w:rPr>
      </w:pPr>
      <w:r w:rsidRPr="00ED23E5">
        <w:rPr>
          <w:rFonts w:ascii="Times New Roman" w:hAnsi="Times New Roman" w:cs="Times New Roman"/>
          <w:sz w:val="24"/>
          <w:szCs w:val="24"/>
          <w:lang w:val="en-US"/>
          <w:rPrChange w:id="112" w:author="Christine Brinkmann (FT)" w:date="2020-06-26T15:04:00Z">
            <w:rPr>
              <w:rFonts w:ascii="Segoe UI" w:hAnsi="Segoe UI" w:cs="Segoe UI"/>
              <w:szCs w:val="21"/>
              <w:lang w:val="en-US"/>
            </w:rPr>
          </w:rPrChange>
        </w:rPr>
        <w:t xml:space="preserve">Although electronic payments offer seamless and effective ways of paying that most consumers prefer, some consumers continue to prefer payment in cash for various reasons. Especially, older or more vulnerable citizens tend to prefer cash. It is important to ensure that all citizens have an equal opportunity to pay. Since 1983, Denmark has had legislation in place to ensure that cash </w:t>
      </w:r>
      <w:proofErr w:type="gramStart"/>
      <w:r w:rsidRPr="00ED23E5">
        <w:rPr>
          <w:rFonts w:ascii="Times New Roman" w:hAnsi="Times New Roman" w:cs="Times New Roman"/>
          <w:sz w:val="24"/>
          <w:szCs w:val="24"/>
          <w:lang w:val="en-US"/>
          <w:rPrChange w:id="113" w:author="Christine Brinkmann (FT)" w:date="2020-06-26T15:04:00Z">
            <w:rPr>
              <w:rFonts w:ascii="Segoe UI" w:hAnsi="Segoe UI" w:cs="Segoe UI"/>
              <w:szCs w:val="21"/>
              <w:lang w:val="en-US"/>
            </w:rPr>
          </w:rPrChange>
        </w:rPr>
        <w:t>are accepted</w:t>
      </w:r>
      <w:proofErr w:type="gramEnd"/>
      <w:r w:rsidRPr="00ED23E5">
        <w:rPr>
          <w:rFonts w:ascii="Times New Roman" w:hAnsi="Times New Roman" w:cs="Times New Roman"/>
          <w:sz w:val="24"/>
          <w:szCs w:val="24"/>
          <w:lang w:val="en-US"/>
          <w:rPrChange w:id="114" w:author="Christine Brinkmann (FT)" w:date="2020-06-26T15:04:00Z">
            <w:rPr>
              <w:rFonts w:ascii="Segoe UI" w:hAnsi="Segoe UI" w:cs="Segoe UI"/>
              <w:szCs w:val="21"/>
              <w:lang w:val="en-US"/>
            </w:rPr>
          </w:rPrChange>
        </w:rPr>
        <w:t xml:space="preserve"> at the point of sale. The aim has been to ensure that citizens are able to pay by cash.</w:t>
      </w:r>
    </w:p>
    <w:p w:rsidR="00C76EA2" w:rsidRPr="00ED23E5" w:rsidRDefault="00C76EA2" w:rsidP="00F60597">
      <w:pPr>
        <w:rPr>
          <w:rFonts w:ascii="Times New Roman" w:hAnsi="Times New Roman" w:cs="Times New Roman"/>
          <w:sz w:val="24"/>
          <w:szCs w:val="24"/>
          <w:lang w:val="en-US"/>
          <w:rPrChange w:id="115" w:author="Christine Brinkmann (FT)" w:date="2020-06-26T15:04:00Z">
            <w:rPr>
              <w:lang w:val="en-US"/>
            </w:rPr>
          </w:rPrChange>
        </w:rPr>
      </w:pPr>
    </w:p>
    <w:p w:rsidR="00C76EA2" w:rsidRPr="00ED23E5" w:rsidRDefault="00C76EA2" w:rsidP="00F60597">
      <w:pPr>
        <w:rPr>
          <w:rFonts w:ascii="Times New Roman" w:hAnsi="Times New Roman" w:cs="Times New Roman"/>
          <w:sz w:val="24"/>
          <w:szCs w:val="24"/>
          <w:lang w:val="en-US"/>
          <w:rPrChange w:id="116" w:author="Christine Brinkmann (FT)" w:date="2020-06-26T15:04:00Z">
            <w:rPr>
              <w:lang w:val="en-US"/>
            </w:rPr>
          </w:rPrChange>
        </w:rPr>
      </w:pPr>
    </w:p>
    <w:p w:rsidR="00C76EA2" w:rsidRPr="00ED23E5" w:rsidRDefault="00C76EA2" w:rsidP="00C76EA2">
      <w:pPr>
        <w:autoSpaceDE w:val="0"/>
        <w:autoSpaceDN w:val="0"/>
        <w:adjustRightInd w:val="0"/>
        <w:spacing w:line="240" w:lineRule="auto"/>
        <w:rPr>
          <w:rFonts w:ascii="Times New Roman" w:hAnsi="Times New Roman" w:cs="Times New Roman"/>
          <w:b/>
          <w:bCs/>
          <w:sz w:val="24"/>
          <w:szCs w:val="24"/>
          <w:lang w:val="en-US"/>
          <w:rPrChange w:id="117" w:author="Christine Brinkmann (FT)" w:date="2020-06-26T15:04:00Z">
            <w:rPr>
              <w:rFonts w:ascii="FreeSansBold" w:hAnsi="FreeSansBold" w:cs="FreeSansBold"/>
              <w:b/>
              <w:bCs/>
              <w:sz w:val="27"/>
              <w:szCs w:val="27"/>
              <w:lang w:val="en-US"/>
            </w:rPr>
          </w:rPrChange>
        </w:rPr>
      </w:pPr>
      <w:r w:rsidRPr="00ED23E5">
        <w:rPr>
          <w:rFonts w:ascii="Times New Roman" w:hAnsi="Times New Roman" w:cs="Times New Roman"/>
          <w:b/>
          <w:bCs/>
          <w:sz w:val="24"/>
          <w:szCs w:val="24"/>
          <w:lang w:val="en-US"/>
          <w:rPrChange w:id="118" w:author="Christine Brinkmann (FT)" w:date="2020-06-26T15:04:00Z">
            <w:rPr>
              <w:rFonts w:ascii="FreeSansBold" w:hAnsi="FreeSansBold" w:cs="FreeSansBold"/>
              <w:b/>
              <w:bCs/>
              <w:sz w:val="27"/>
              <w:szCs w:val="27"/>
              <w:lang w:val="en-US"/>
            </w:rPr>
          </w:rPrChange>
        </w:rPr>
        <w:t>Question 28.2 Please specify what other proposal(s) you have:</w:t>
      </w:r>
    </w:p>
    <w:p w:rsidR="00C76EA2" w:rsidRPr="00ED23E5" w:rsidRDefault="00C76EA2" w:rsidP="00C76EA2">
      <w:pPr>
        <w:autoSpaceDE w:val="0"/>
        <w:autoSpaceDN w:val="0"/>
        <w:adjustRightInd w:val="0"/>
        <w:spacing w:line="240" w:lineRule="auto"/>
        <w:rPr>
          <w:rFonts w:ascii="Times New Roman" w:hAnsi="Times New Roman" w:cs="Times New Roman"/>
          <w:sz w:val="24"/>
          <w:szCs w:val="24"/>
          <w:lang w:val="en-US"/>
          <w:rPrChange w:id="119" w:author="Christine Brinkmann (FT)" w:date="2020-06-26T15:04:00Z">
            <w:rPr>
              <w:rFonts w:ascii="Segoe UI" w:hAnsi="Segoe UI" w:cs="Segoe UI"/>
              <w:szCs w:val="21"/>
              <w:lang w:val="en-US"/>
            </w:rPr>
          </w:rPrChange>
        </w:rPr>
      </w:pPr>
    </w:p>
    <w:p w:rsidR="00EF6878" w:rsidRPr="00ED23E5" w:rsidRDefault="00EF6878" w:rsidP="00C76EA2">
      <w:pPr>
        <w:autoSpaceDE w:val="0"/>
        <w:autoSpaceDN w:val="0"/>
        <w:adjustRightInd w:val="0"/>
        <w:spacing w:line="240" w:lineRule="auto"/>
        <w:rPr>
          <w:rFonts w:ascii="Times New Roman" w:hAnsi="Times New Roman" w:cs="Times New Roman"/>
          <w:b/>
          <w:bCs/>
          <w:sz w:val="24"/>
          <w:szCs w:val="24"/>
          <w:lang w:val="en-US"/>
          <w:rPrChange w:id="120" w:author="Christine Brinkmann (FT)" w:date="2020-06-26T15:04:00Z">
            <w:rPr>
              <w:rFonts w:ascii="FreeSansBold" w:hAnsi="FreeSansBold" w:cs="FreeSansBold"/>
              <w:b/>
              <w:bCs/>
              <w:sz w:val="27"/>
              <w:szCs w:val="27"/>
              <w:lang w:val="en-US"/>
            </w:rPr>
          </w:rPrChange>
        </w:rPr>
      </w:pPr>
      <w:r w:rsidRPr="00ED23E5">
        <w:rPr>
          <w:rFonts w:ascii="Times New Roman" w:hAnsi="Times New Roman" w:cs="Times New Roman"/>
          <w:b/>
          <w:bCs/>
          <w:sz w:val="24"/>
          <w:szCs w:val="24"/>
          <w:lang w:val="en-US"/>
          <w:rPrChange w:id="121" w:author="Christine Brinkmann (FT)" w:date="2020-06-26T15:04:00Z">
            <w:rPr>
              <w:rFonts w:ascii="FreeSansBold" w:hAnsi="FreeSansBold" w:cs="FreeSansBold"/>
              <w:b/>
              <w:bCs/>
              <w:sz w:val="27"/>
              <w:szCs w:val="27"/>
              <w:lang w:val="en-US"/>
            </w:rPr>
          </w:rPrChange>
        </w:rPr>
        <w:t>Answer:</w:t>
      </w:r>
    </w:p>
    <w:p w:rsidR="00C76EA2" w:rsidRPr="00ED23E5" w:rsidRDefault="00C76EA2" w:rsidP="00C76EA2">
      <w:pPr>
        <w:autoSpaceDE w:val="0"/>
        <w:autoSpaceDN w:val="0"/>
        <w:adjustRightInd w:val="0"/>
        <w:spacing w:line="240" w:lineRule="auto"/>
        <w:rPr>
          <w:rFonts w:ascii="Times New Roman" w:hAnsi="Times New Roman" w:cs="Times New Roman"/>
          <w:sz w:val="24"/>
          <w:szCs w:val="24"/>
          <w:lang w:val="en-US"/>
          <w:rPrChange w:id="122" w:author="Christine Brinkmann (FT)" w:date="2020-06-26T15:04:00Z">
            <w:rPr>
              <w:rFonts w:ascii="Segoe UI" w:hAnsi="Segoe UI" w:cs="Segoe UI"/>
              <w:szCs w:val="21"/>
              <w:lang w:val="en-US"/>
            </w:rPr>
          </w:rPrChange>
        </w:rPr>
      </w:pPr>
      <w:r w:rsidRPr="00ED23E5">
        <w:rPr>
          <w:rFonts w:ascii="Times New Roman" w:hAnsi="Times New Roman" w:cs="Times New Roman"/>
          <w:sz w:val="24"/>
          <w:szCs w:val="24"/>
          <w:lang w:val="en-US"/>
          <w:rPrChange w:id="123" w:author="Christine Brinkmann (FT)" w:date="2020-06-26T15:04:00Z">
            <w:rPr>
              <w:rFonts w:ascii="Segoe UI" w:hAnsi="Segoe UI" w:cs="Segoe UI"/>
              <w:szCs w:val="21"/>
              <w:lang w:val="en-US"/>
            </w:rPr>
          </w:rPrChange>
        </w:rPr>
        <w:t>Denmark fully supports the aim of the PSD2 to ensure fair competition, innovation and security in payment services across the EU. Only a safe, efficient and well-functioning payment landscape can ensure the growth of e-commerce, cross-border trade and the Digital Single Market. However, it is still too early to tell whether PSD2 has achieved this. We would therefore caution a review of PSD2 just now and on implementing new initiatives before we have seen the effect of the existing regulation.</w:t>
      </w:r>
    </w:p>
    <w:p w:rsidR="00C76EA2" w:rsidRPr="00ED23E5" w:rsidRDefault="00C76EA2" w:rsidP="00C76EA2">
      <w:pPr>
        <w:autoSpaceDE w:val="0"/>
        <w:autoSpaceDN w:val="0"/>
        <w:adjustRightInd w:val="0"/>
        <w:spacing w:line="240" w:lineRule="auto"/>
        <w:rPr>
          <w:rFonts w:ascii="Times New Roman" w:hAnsi="Times New Roman" w:cs="Times New Roman"/>
          <w:sz w:val="24"/>
          <w:szCs w:val="24"/>
          <w:lang w:val="en-US"/>
          <w:rPrChange w:id="124" w:author="Christine Brinkmann (FT)" w:date="2020-06-26T15:04:00Z">
            <w:rPr>
              <w:rFonts w:ascii="Segoe UI" w:hAnsi="Segoe UI" w:cs="Segoe UI"/>
              <w:szCs w:val="21"/>
              <w:lang w:val="en-US"/>
            </w:rPr>
          </w:rPrChange>
        </w:rPr>
      </w:pPr>
    </w:p>
    <w:p w:rsidR="00C76EA2" w:rsidRPr="00ED23E5" w:rsidRDefault="00C76EA2" w:rsidP="00C76EA2">
      <w:pPr>
        <w:autoSpaceDE w:val="0"/>
        <w:autoSpaceDN w:val="0"/>
        <w:adjustRightInd w:val="0"/>
        <w:spacing w:line="240" w:lineRule="auto"/>
        <w:rPr>
          <w:rFonts w:ascii="Times New Roman" w:hAnsi="Times New Roman" w:cs="Times New Roman"/>
          <w:bCs/>
          <w:sz w:val="24"/>
          <w:szCs w:val="24"/>
          <w:lang w:val="en-US"/>
          <w:rPrChange w:id="125" w:author="Christine Brinkmann (FT)" w:date="2020-06-26T15:04:00Z">
            <w:rPr>
              <w:rFonts w:ascii="FreeSansBold" w:hAnsi="FreeSansBold" w:cs="FreeSansBold"/>
              <w:bCs/>
              <w:sz w:val="27"/>
              <w:szCs w:val="27"/>
              <w:lang w:val="en-US"/>
            </w:rPr>
          </w:rPrChange>
        </w:rPr>
      </w:pPr>
      <w:r w:rsidRPr="00ED23E5">
        <w:rPr>
          <w:rFonts w:ascii="Times New Roman" w:hAnsi="Times New Roman" w:cs="Times New Roman"/>
          <w:sz w:val="24"/>
          <w:szCs w:val="24"/>
          <w:lang w:val="en-US"/>
          <w:rPrChange w:id="126" w:author="Christine Brinkmann (FT)" w:date="2020-06-26T15:04:00Z">
            <w:rPr>
              <w:rFonts w:ascii="Segoe UI" w:hAnsi="Segoe UI" w:cs="Segoe UI"/>
              <w:szCs w:val="21"/>
              <w:lang w:val="en-US"/>
            </w:rPr>
          </w:rPrChange>
        </w:rPr>
        <w:t xml:space="preserve">However, one word of caution </w:t>
      </w:r>
      <w:proofErr w:type="gramStart"/>
      <w:r w:rsidRPr="00ED23E5">
        <w:rPr>
          <w:rFonts w:ascii="Times New Roman" w:hAnsi="Times New Roman" w:cs="Times New Roman"/>
          <w:sz w:val="24"/>
          <w:szCs w:val="24"/>
          <w:lang w:val="en-US"/>
          <w:rPrChange w:id="127" w:author="Christine Brinkmann (FT)" w:date="2020-06-26T15:04:00Z">
            <w:rPr>
              <w:rFonts w:ascii="Segoe UI" w:hAnsi="Segoe UI" w:cs="Segoe UI"/>
              <w:szCs w:val="21"/>
              <w:lang w:val="en-US"/>
            </w:rPr>
          </w:rPrChange>
        </w:rPr>
        <w:t>could be expressed</w:t>
      </w:r>
      <w:proofErr w:type="gramEnd"/>
      <w:r w:rsidRPr="00ED23E5">
        <w:rPr>
          <w:rFonts w:ascii="Times New Roman" w:hAnsi="Times New Roman" w:cs="Times New Roman"/>
          <w:sz w:val="24"/>
          <w:szCs w:val="24"/>
          <w:lang w:val="en-US"/>
          <w:rPrChange w:id="128" w:author="Christine Brinkmann (FT)" w:date="2020-06-26T15:04:00Z">
            <w:rPr>
              <w:rFonts w:ascii="Segoe UI" w:hAnsi="Segoe UI" w:cs="Segoe UI"/>
              <w:szCs w:val="21"/>
              <w:lang w:val="en-US"/>
            </w:rPr>
          </w:rPrChange>
        </w:rPr>
        <w:t xml:space="preserve">. Open access to accounts, which only places the burden on European banks may provide large international </w:t>
      </w:r>
      <w:proofErr w:type="spellStart"/>
      <w:r w:rsidRPr="00ED23E5">
        <w:rPr>
          <w:rFonts w:ascii="Times New Roman" w:hAnsi="Times New Roman" w:cs="Times New Roman"/>
          <w:sz w:val="24"/>
          <w:szCs w:val="24"/>
          <w:lang w:val="en-US"/>
          <w:rPrChange w:id="129" w:author="Christine Brinkmann (FT)" w:date="2020-06-26T15:04:00Z">
            <w:rPr>
              <w:rFonts w:ascii="Segoe UI" w:hAnsi="Segoe UI" w:cs="Segoe UI"/>
              <w:szCs w:val="21"/>
              <w:lang w:val="en-US"/>
            </w:rPr>
          </w:rPrChange>
        </w:rPr>
        <w:t>bigtechs</w:t>
      </w:r>
      <w:proofErr w:type="spellEnd"/>
      <w:r w:rsidRPr="00ED23E5">
        <w:rPr>
          <w:rFonts w:ascii="Times New Roman" w:hAnsi="Times New Roman" w:cs="Times New Roman"/>
          <w:sz w:val="24"/>
          <w:szCs w:val="24"/>
          <w:lang w:val="en-US"/>
          <w:rPrChange w:id="130" w:author="Christine Brinkmann (FT)" w:date="2020-06-26T15:04:00Z">
            <w:rPr>
              <w:rFonts w:ascii="Segoe UI" w:hAnsi="Segoe UI" w:cs="Segoe UI"/>
              <w:szCs w:val="21"/>
              <w:lang w:val="en-US"/>
            </w:rPr>
          </w:rPrChange>
        </w:rPr>
        <w:t xml:space="preserve"> with a competitive advantage, which can allow them to increase their market dominance within the European payment sector. This has </w:t>
      </w:r>
      <w:proofErr w:type="gramStart"/>
      <w:r w:rsidRPr="00ED23E5">
        <w:rPr>
          <w:rFonts w:ascii="Times New Roman" w:hAnsi="Times New Roman" w:cs="Times New Roman"/>
          <w:sz w:val="24"/>
          <w:szCs w:val="24"/>
          <w:lang w:val="en-US"/>
          <w:rPrChange w:id="131" w:author="Christine Brinkmann (FT)" w:date="2020-06-26T15:04:00Z">
            <w:rPr>
              <w:rFonts w:ascii="Segoe UI" w:hAnsi="Segoe UI" w:cs="Segoe UI"/>
              <w:szCs w:val="21"/>
              <w:lang w:val="en-US"/>
            </w:rPr>
          </w:rPrChange>
        </w:rPr>
        <w:t>the  potential</w:t>
      </w:r>
      <w:proofErr w:type="gramEnd"/>
      <w:r w:rsidRPr="00ED23E5">
        <w:rPr>
          <w:rFonts w:ascii="Times New Roman" w:hAnsi="Times New Roman" w:cs="Times New Roman"/>
          <w:sz w:val="24"/>
          <w:szCs w:val="24"/>
          <w:lang w:val="en-US"/>
          <w:rPrChange w:id="132" w:author="Christine Brinkmann (FT)" w:date="2020-06-26T15:04:00Z">
            <w:rPr>
              <w:rFonts w:ascii="Segoe UI" w:hAnsi="Segoe UI" w:cs="Segoe UI"/>
              <w:szCs w:val="21"/>
              <w:lang w:val="en-US"/>
            </w:rPr>
          </w:rPrChange>
        </w:rPr>
        <w:t xml:space="preserve"> to harm the competitiveness of existing payment companies and start-ups.</w:t>
      </w:r>
    </w:p>
    <w:p w:rsidR="00C76EA2" w:rsidRPr="00ED23E5" w:rsidRDefault="00C76EA2" w:rsidP="00F60597">
      <w:pPr>
        <w:rPr>
          <w:rFonts w:ascii="Times New Roman" w:hAnsi="Times New Roman" w:cs="Times New Roman"/>
          <w:sz w:val="24"/>
          <w:szCs w:val="24"/>
          <w:lang w:val="en-US"/>
          <w:rPrChange w:id="133" w:author="Christine Brinkmann (FT)" w:date="2020-06-26T15:04:00Z">
            <w:rPr>
              <w:lang w:val="en-US"/>
            </w:rPr>
          </w:rPrChange>
        </w:rPr>
      </w:pPr>
    </w:p>
    <w:p w:rsidR="00C76EA2" w:rsidRPr="00ED23E5" w:rsidRDefault="00C76EA2" w:rsidP="00F60597">
      <w:pPr>
        <w:rPr>
          <w:rFonts w:ascii="Times New Roman" w:hAnsi="Times New Roman" w:cs="Times New Roman"/>
          <w:sz w:val="24"/>
          <w:szCs w:val="24"/>
          <w:lang w:val="en-US"/>
          <w:rPrChange w:id="134" w:author="Christine Brinkmann (FT)" w:date="2020-06-26T15:04:00Z">
            <w:rPr>
              <w:lang w:val="en-US"/>
            </w:rPr>
          </w:rPrChange>
        </w:rPr>
      </w:pPr>
    </w:p>
    <w:p w:rsidR="00C76EA2" w:rsidRPr="00ED23E5" w:rsidRDefault="00C76EA2" w:rsidP="00C76EA2">
      <w:pPr>
        <w:autoSpaceDE w:val="0"/>
        <w:autoSpaceDN w:val="0"/>
        <w:adjustRightInd w:val="0"/>
        <w:spacing w:line="240" w:lineRule="auto"/>
        <w:rPr>
          <w:rFonts w:ascii="Times New Roman" w:hAnsi="Times New Roman" w:cs="Times New Roman"/>
          <w:b/>
          <w:bCs/>
          <w:sz w:val="24"/>
          <w:szCs w:val="24"/>
          <w:lang w:val="en-US"/>
          <w:rPrChange w:id="135" w:author="Christine Brinkmann (FT)" w:date="2020-06-26T15:04:00Z">
            <w:rPr>
              <w:rFonts w:ascii="FreeSansBold" w:hAnsi="FreeSansBold" w:cs="FreeSansBold"/>
              <w:b/>
              <w:bCs/>
              <w:sz w:val="27"/>
              <w:szCs w:val="27"/>
              <w:lang w:val="en-US"/>
            </w:rPr>
          </w:rPrChange>
        </w:rPr>
      </w:pPr>
      <w:r w:rsidRPr="00ED23E5">
        <w:rPr>
          <w:rFonts w:ascii="Times New Roman" w:hAnsi="Times New Roman" w:cs="Times New Roman"/>
          <w:b/>
          <w:bCs/>
          <w:sz w:val="24"/>
          <w:szCs w:val="24"/>
          <w:lang w:val="en-US"/>
          <w:rPrChange w:id="136" w:author="Christine Brinkmann (FT)" w:date="2020-06-26T15:04:00Z">
            <w:rPr>
              <w:rFonts w:ascii="FreeSansBold" w:hAnsi="FreeSansBold" w:cs="FreeSansBold"/>
              <w:b/>
              <w:bCs/>
              <w:sz w:val="27"/>
              <w:szCs w:val="27"/>
              <w:lang w:val="en-US"/>
            </w:rPr>
          </w:rPrChange>
        </w:rPr>
        <w:t>Question 35. Is direct access to all payment systems important for payment institutions and e-money institutions or is indirect participation through a bank sufficient?</w:t>
      </w:r>
    </w:p>
    <w:p w:rsidR="00C76EA2" w:rsidRPr="00ED23E5" w:rsidRDefault="00C76EA2" w:rsidP="00C76EA2">
      <w:pPr>
        <w:rPr>
          <w:rFonts w:ascii="Times New Roman" w:hAnsi="Times New Roman" w:cs="Times New Roman"/>
          <w:b/>
          <w:bCs/>
          <w:sz w:val="24"/>
          <w:szCs w:val="24"/>
          <w:lang w:val="en-US"/>
          <w:rPrChange w:id="137" w:author="Christine Brinkmann (FT)" w:date="2020-06-26T15:04:00Z">
            <w:rPr>
              <w:rFonts w:ascii="FreeSansBold" w:hAnsi="FreeSansBold" w:cs="FreeSansBold"/>
              <w:b/>
              <w:bCs/>
              <w:sz w:val="27"/>
              <w:szCs w:val="27"/>
              <w:lang w:val="en-US"/>
            </w:rPr>
          </w:rPrChange>
        </w:rPr>
      </w:pPr>
    </w:p>
    <w:p w:rsidR="00EF6878" w:rsidRPr="00ED23E5" w:rsidRDefault="00EF6878" w:rsidP="00C76EA2">
      <w:pPr>
        <w:autoSpaceDE w:val="0"/>
        <w:autoSpaceDN w:val="0"/>
        <w:adjustRightInd w:val="0"/>
        <w:spacing w:line="240" w:lineRule="auto"/>
        <w:rPr>
          <w:rFonts w:ascii="Times New Roman" w:hAnsi="Times New Roman" w:cs="Times New Roman"/>
          <w:b/>
          <w:bCs/>
          <w:sz w:val="24"/>
          <w:szCs w:val="24"/>
          <w:lang w:val="en-US"/>
          <w:rPrChange w:id="138" w:author="Christine Brinkmann (FT)" w:date="2020-06-26T15:04:00Z">
            <w:rPr>
              <w:rFonts w:ascii="FreeSansBold" w:hAnsi="FreeSansBold" w:cs="FreeSansBold"/>
              <w:b/>
              <w:bCs/>
              <w:sz w:val="27"/>
              <w:szCs w:val="27"/>
              <w:lang w:val="en-US"/>
            </w:rPr>
          </w:rPrChange>
        </w:rPr>
      </w:pPr>
      <w:r w:rsidRPr="00ED23E5">
        <w:rPr>
          <w:rFonts w:ascii="Times New Roman" w:hAnsi="Times New Roman" w:cs="Times New Roman"/>
          <w:b/>
          <w:bCs/>
          <w:sz w:val="24"/>
          <w:szCs w:val="24"/>
          <w:lang w:val="en-US"/>
          <w:rPrChange w:id="139" w:author="Christine Brinkmann (FT)" w:date="2020-06-26T15:04:00Z">
            <w:rPr>
              <w:rFonts w:ascii="FreeSansBold" w:hAnsi="FreeSansBold" w:cs="FreeSansBold"/>
              <w:b/>
              <w:bCs/>
              <w:sz w:val="27"/>
              <w:szCs w:val="27"/>
              <w:lang w:val="en-US"/>
            </w:rPr>
          </w:rPrChange>
        </w:rPr>
        <w:t>Answer:</w:t>
      </w:r>
    </w:p>
    <w:p w:rsidR="00C76EA2" w:rsidRPr="00ED23E5" w:rsidRDefault="00C76EA2" w:rsidP="00C76EA2">
      <w:pPr>
        <w:autoSpaceDE w:val="0"/>
        <w:autoSpaceDN w:val="0"/>
        <w:adjustRightInd w:val="0"/>
        <w:spacing w:line="240" w:lineRule="auto"/>
        <w:rPr>
          <w:rFonts w:ascii="Times New Roman" w:hAnsi="Times New Roman" w:cs="Times New Roman"/>
          <w:sz w:val="24"/>
          <w:szCs w:val="24"/>
          <w:lang w:val="en-US"/>
          <w:rPrChange w:id="140" w:author="Christine Brinkmann (FT)" w:date="2020-06-26T15:04:00Z">
            <w:rPr>
              <w:rFonts w:ascii="Segoe UI" w:hAnsi="Segoe UI" w:cs="Segoe UI"/>
              <w:szCs w:val="21"/>
              <w:lang w:val="en-US"/>
            </w:rPr>
          </w:rPrChange>
        </w:rPr>
      </w:pPr>
      <w:r w:rsidRPr="00ED23E5">
        <w:rPr>
          <w:rFonts w:ascii="Times New Roman" w:hAnsi="Times New Roman" w:cs="Times New Roman"/>
          <w:sz w:val="24"/>
          <w:szCs w:val="24"/>
          <w:lang w:val="en-US"/>
          <w:rPrChange w:id="141" w:author="Christine Brinkmann (FT)" w:date="2020-06-26T15:04:00Z">
            <w:rPr>
              <w:rFonts w:ascii="Segoe UI" w:hAnsi="Segoe UI" w:cs="Segoe UI"/>
              <w:szCs w:val="21"/>
              <w:lang w:val="en-US"/>
            </w:rPr>
          </w:rPrChange>
        </w:rPr>
        <w:t xml:space="preserve">Denmark supports that payment institutions and e-money institutions </w:t>
      </w:r>
      <w:proofErr w:type="gramStart"/>
      <w:r w:rsidRPr="00ED23E5">
        <w:rPr>
          <w:rFonts w:ascii="Times New Roman" w:hAnsi="Times New Roman" w:cs="Times New Roman"/>
          <w:sz w:val="24"/>
          <w:szCs w:val="24"/>
          <w:lang w:val="en-US"/>
          <w:rPrChange w:id="142" w:author="Christine Brinkmann (FT)" w:date="2020-06-26T15:04:00Z">
            <w:rPr>
              <w:rFonts w:ascii="Segoe UI" w:hAnsi="Segoe UI" w:cs="Segoe UI"/>
              <w:szCs w:val="21"/>
              <w:lang w:val="en-US"/>
            </w:rPr>
          </w:rPrChange>
        </w:rPr>
        <w:t>are given</w:t>
      </w:r>
      <w:proofErr w:type="gramEnd"/>
      <w:r w:rsidRPr="00ED23E5">
        <w:rPr>
          <w:rFonts w:ascii="Times New Roman" w:hAnsi="Times New Roman" w:cs="Times New Roman"/>
          <w:sz w:val="24"/>
          <w:szCs w:val="24"/>
          <w:lang w:val="en-US"/>
          <w:rPrChange w:id="143" w:author="Christine Brinkmann (FT)" w:date="2020-06-26T15:04:00Z">
            <w:rPr>
              <w:rFonts w:ascii="Segoe UI" w:hAnsi="Segoe UI" w:cs="Segoe UI"/>
              <w:szCs w:val="21"/>
              <w:lang w:val="en-US"/>
            </w:rPr>
          </w:rPrChange>
        </w:rPr>
        <w:t xml:space="preserve"> the opportunity to access payment infrastructure directly and/or indirectly on the same terms as other </w:t>
      </w:r>
      <w:proofErr w:type="spellStart"/>
      <w:r w:rsidRPr="00ED23E5">
        <w:rPr>
          <w:rFonts w:ascii="Times New Roman" w:hAnsi="Times New Roman" w:cs="Times New Roman"/>
          <w:sz w:val="24"/>
          <w:szCs w:val="24"/>
          <w:lang w:val="en-US"/>
          <w:rPrChange w:id="144" w:author="Christine Brinkmann (FT)" w:date="2020-06-26T15:04:00Z">
            <w:rPr>
              <w:rFonts w:ascii="Segoe UI" w:hAnsi="Segoe UI" w:cs="Segoe UI"/>
              <w:szCs w:val="21"/>
              <w:lang w:val="en-US"/>
            </w:rPr>
          </w:rPrChange>
        </w:rPr>
        <w:t>particpants</w:t>
      </w:r>
      <w:proofErr w:type="spellEnd"/>
      <w:r w:rsidRPr="00ED23E5">
        <w:rPr>
          <w:rFonts w:ascii="Times New Roman" w:hAnsi="Times New Roman" w:cs="Times New Roman"/>
          <w:sz w:val="24"/>
          <w:szCs w:val="24"/>
          <w:lang w:val="en-US"/>
          <w:rPrChange w:id="145" w:author="Christine Brinkmann (FT)" w:date="2020-06-26T15:04:00Z">
            <w:rPr>
              <w:rFonts w:ascii="Segoe UI" w:hAnsi="Segoe UI" w:cs="Segoe UI"/>
              <w:szCs w:val="21"/>
              <w:lang w:val="en-US"/>
            </w:rPr>
          </w:rPrChange>
        </w:rPr>
        <w:t xml:space="preserve"> e.g. credit institutions.  </w:t>
      </w:r>
    </w:p>
    <w:p w:rsidR="00C76EA2" w:rsidRPr="00ED23E5" w:rsidRDefault="00C76EA2" w:rsidP="00C76EA2">
      <w:pPr>
        <w:autoSpaceDE w:val="0"/>
        <w:autoSpaceDN w:val="0"/>
        <w:adjustRightInd w:val="0"/>
        <w:spacing w:line="240" w:lineRule="auto"/>
        <w:rPr>
          <w:rFonts w:ascii="Times New Roman" w:hAnsi="Times New Roman" w:cs="Times New Roman"/>
          <w:sz w:val="24"/>
          <w:szCs w:val="24"/>
          <w:lang w:val="en-US"/>
          <w:rPrChange w:id="146" w:author="Christine Brinkmann (FT)" w:date="2020-06-26T15:04:00Z">
            <w:rPr>
              <w:rFonts w:ascii="Segoe UI" w:hAnsi="Segoe UI" w:cs="Segoe UI"/>
              <w:szCs w:val="21"/>
              <w:lang w:val="en-US"/>
            </w:rPr>
          </w:rPrChange>
        </w:rPr>
      </w:pPr>
    </w:p>
    <w:p w:rsidR="00C76EA2" w:rsidRPr="00ED23E5" w:rsidRDefault="00C76EA2" w:rsidP="00C76EA2">
      <w:pPr>
        <w:autoSpaceDE w:val="0"/>
        <w:autoSpaceDN w:val="0"/>
        <w:adjustRightInd w:val="0"/>
        <w:spacing w:line="240" w:lineRule="auto"/>
        <w:rPr>
          <w:rFonts w:ascii="Times New Roman" w:hAnsi="Times New Roman" w:cs="Times New Roman"/>
          <w:sz w:val="24"/>
          <w:szCs w:val="24"/>
          <w:lang w:val="en-US"/>
          <w:rPrChange w:id="147" w:author="Christine Brinkmann (FT)" w:date="2020-06-26T15:04:00Z">
            <w:rPr>
              <w:rFonts w:ascii="Segoe UI" w:hAnsi="Segoe UI" w:cs="Segoe UI"/>
              <w:szCs w:val="21"/>
              <w:lang w:val="en-US"/>
            </w:rPr>
          </w:rPrChange>
        </w:rPr>
      </w:pPr>
      <w:r w:rsidRPr="00ED23E5">
        <w:rPr>
          <w:rFonts w:ascii="Times New Roman" w:hAnsi="Times New Roman" w:cs="Times New Roman"/>
          <w:sz w:val="24"/>
          <w:szCs w:val="24"/>
          <w:lang w:val="en-US"/>
          <w:rPrChange w:id="148" w:author="Christine Brinkmann (FT)" w:date="2020-06-26T15:04:00Z">
            <w:rPr>
              <w:rFonts w:ascii="Segoe UI" w:hAnsi="Segoe UI" w:cs="Segoe UI"/>
              <w:szCs w:val="21"/>
              <w:lang w:val="en-US"/>
            </w:rPr>
          </w:rPrChange>
        </w:rPr>
        <w:t>Direct and/or indirect access is useful for larger payment institutions that have the necessary resources and can be a useful tool to increase competition. In Denmark, we have seen examples of card acquirers finding difficulties in ensuring proper operational setup when working through a credit institution (</w:t>
      </w:r>
      <w:proofErr w:type="spellStart"/>
      <w:r w:rsidRPr="00ED23E5">
        <w:rPr>
          <w:rFonts w:ascii="Times New Roman" w:hAnsi="Times New Roman" w:cs="Times New Roman"/>
          <w:sz w:val="24"/>
          <w:szCs w:val="24"/>
          <w:lang w:val="en-US"/>
          <w:rPrChange w:id="149" w:author="Christine Brinkmann (FT)" w:date="2020-06-26T15:04:00Z">
            <w:rPr>
              <w:rFonts w:ascii="Segoe UI" w:hAnsi="Segoe UI" w:cs="Segoe UI"/>
              <w:szCs w:val="21"/>
              <w:lang w:val="en-US"/>
            </w:rPr>
          </w:rPrChange>
        </w:rPr>
        <w:t>derisking</w:t>
      </w:r>
      <w:proofErr w:type="spellEnd"/>
      <w:r w:rsidRPr="00ED23E5">
        <w:rPr>
          <w:rFonts w:ascii="Times New Roman" w:hAnsi="Times New Roman" w:cs="Times New Roman"/>
          <w:sz w:val="24"/>
          <w:szCs w:val="24"/>
          <w:lang w:val="en-US"/>
          <w:rPrChange w:id="150" w:author="Christine Brinkmann (FT)" w:date="2020-06-26T15:04:00Z">
            <w:rPr>
              <w:rFonts w:ascii="Segoe UI" w:hAnsi="Segoe UI" w:cs="Segoe UI"/>
              <w:szCs w:val="21"/>
              <w:lang w:val="en-US"/>
            </w:rPr>
          </w:rPrChange>
        </w:rPr>
        <w:t>).</w:t>
      </w:r>
    </w:p>
    <w:p w:rsidR="00C76EA2" w:rsidRPr="00ED23E5" w:rsidRDefault="00C76EA2" w:rsidP="00C76EA2">
      <w:pPr>
        <w:autoSpaceDE w:val="0"/>
        <w:autoSpaceDN w:val="0"/>
        <w:adjustRightInd w:val="0"/>
        <w:spacing w:line="240" w:lineRule="auto"/>
        <w:rPr>
          <w:rFonts w:ascii="Times New Roman" w:hAnsi="Times New Roman" w:cs="Times New Roman"/>
          <w:sz w:val="24"/>
          <w:szCs w:val="24"/>
          <w:lang w:val="en-US"/>
          <w:rPrChange w:id="151" w:author="Christine Brinkmann (FT)" w:date="2020-06-26T15:04:00Z">
            <w:rPr>
              <w:rFonts w:ascii="Segoe UI" w:hAnsi="Segoe UI" w:cs="Segoe UI"/>
              <w:szCs w:val="21"/>
              <w:lang w:val="en-US"/>
            </w:rPr>
          </w:rPrChange>
        </w:rPr>
      </w:pPr>
    </w:p>
    <w:p w:rsidR="00C76EA2" w:rsidRPr="00ED23E5" w:rsidRDefault="00C76EA2" w:rsidP="00C76EA2">
      <w:pPr>
        <w:autoSpaceDE w:val="0"/>
        <w:autoSpaceDN w:val="0"/>
        <w:adjustRightInd w:val="0"/>
        <w:spacing w:line="240" w:lineRule="auto"/>
        <w:rPr>
          <w:rFonts w:ascii="Times New Roman" w:hAnsi="Times New Roman" w:cs="Times New Roman"/>
          <w:sz w:val="24"/>
          <w:szCs w:val="24"/>
          <w:lang w:val="en-US"/>
          <w:rPrChange w:id="152" w:author="Christine Brinkmann (FT)" w:date="2020-06-26T15:04:00Z">
            <w:rPr>
              <w:rFonts w:ascii="Segoe UI" w:hAnsi="Segoe UI" w:cs="Segoe UI"/>
              <w:szCs w:val="21"/>
              <w:lang w:val="en-US"/>
            </w:rPr>
          </w:rPrChange>
        </w:rPr>
      </w:pPr>
      <w:r w:rsidRPr="00ED23E5">
        <w:rPr>
          <w:rFonts w:ascii="Times New Roman" w:hAnsi="Times New Roman" w:cs="Times New Roman"/>
          <w:sz w:val="24"/>
          <w:szCs w:val="24"/>
          <w:lang w:val="en-US"/>
          <w:rPrChange w:id="153" w:author="Christine Brinkmann (FT)" w:date="2020-06-26T15:04:00Z">
            <w:rPr>
              <w:rFonts w:ascii="Segoe UI" w:hAnsi="Segoe UI" w:cs="Segoe UI"/>
              <w:szCs w:val="21"/>
              <w:lang w:val="en-US"/>
            </w:rPr>
          </w:rPrChange>
        </w:rPr>
        <w:t xml:space="preserve">Access to infrastructure should be determined by objective requirements, e.g. on needs, resources and expertise, rather than licensing requirements related to other activities. </w:t>
      </w:r>
    </w:p>
    <w:p w:rsidR="00C76EA2" w:rsidRPr="00ED23E5" w:rsidRDefault="00C76EA2" w:rsidP="00F60597">
      <w:pPr>
        <w:rPr>
          <w:rFonts w:ascii="Times New Roman" w:hAnsi="Times New Roman" w:cs="Times New Roman"/>
          <w:sz w:val="24"/>
          <w:szCs w:val="24"/>
          <w:lang w:val="en-US"/>
          <w:rPrChange w:id="154" w:author="Christine Brinkmann (FT)" w:date="2020-06-26T15:04:00Z">
            <w:rPr>
              <w:lang w:val="en-US"/>
            </w:rPr>
          </w:rPrChange>
        </w:rPr>
      </w:pPr>
    </w:p>
    <w:sectPr w:rsidR="00C76EA2" w:rsidRPr="00ED23E5" w:rsidSect="007E75F4">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FreeSans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hristine Brinkmann (FT)">
    <w15:presenceInfo w15:providerId="None" w15:userId="Christine Brinkmann (FT)"/>
  </w15:person>
  <w15:person w15:author="Jeppe Sunddal Conradsen (FT)">
    <w15:presenceInfo w15:providerId="None" w15:userId="Jeppe Sunddal Conradsen (F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markup="0"/>
  <w:defaultTabStop w:val="1304"/>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XmlVersion" w:val="Empty"/>
  </w:docVars>
  <w:rsids>
    <w:rsidRoot w:val="00C76EA2"/>
    <w:rsid w:val="00061655"/>
    <w:rsid w:val="000640EA"/>
    <w:rsid w:val="000D36FF"/>
    <w:rsid w:val="000E6586"/>
    <w:rsid w:val="000F1FAB"/>
    <w:rsid w:val="00104647"/>
    <w:rsid w:val="00162184"/>
    <w:rsid w:val="001B637F"/>
    <w:rsid w:val="00205C9B"/>
    <w:rsid w:val="00304456"/>
    <w:rsid w:val="003A4BCE"/>
    <w:rsid w:val="003D51DF"/>
    <w:rsid w:val="00467B65"/>
    <w:rsid w:val="0053668E"/>
    <w:rsid w:val="00603033"/>
    <w:rsid w:val="006F21E6"/>
    <w:rsid w:val="007E75F4"/>
    <w:rsid w:val="008C6EE4"/>
    <w:rsid w:val="00900797"/>
    <w:rsid w:val="0093207C"/>
    <w:rsid w:val="00990F26"/>
    <w:rsid w:val="009C7744"/>
    <w:rsid w:val="00A94494"/>
    <w:rsid w:val="00AD490B"/>
    <w:rsid w:val="00B250C9"/>
    <w:rsid w:val="00B27004"/>
    <w:rsid w:val="00B915A3"/>
    <w:rsid w:val="00BB0BC9"/>
    <w:rsid w:val="00C76EA2"/>
    <w:rsid w:val="00DE5ECF"/>
    <w:rsid w:val="00EA193D"/>
    <w:rsid w:val="00ED23E5"/>
    <w:rsid w:val="00EF6878"/>
    <w:rsid w:val="00F60597"/>
    <w:rsid w:val="00FF150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3A3C0"/>
  <w15:chartTrackingRefBased/>
  <w15:docId w15:val="{D0E5352B-054A-460B-B856-D26455659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1"/>
        <w:szCs w:val="22"/>
        <w:lang w:val="da-D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0597"/>
    <w:pPr>
      <w:spacing w:after="0" w:line="280" w:lineRule="exact"/>
      <w:jc w:val="both"/>
    </w:pPr>
  </w:style>
  <w:style w:type="paragraph" w:styleId="Overskrift1">
    <w:name w:val="heading 1"/>
    <w:basedOn w:val="Normal"/>
    <w:next w:val="Normal"/>
    <w:link w:val="Overskrift1Tegn"/>
    <w:uiPriority w:val="9"/>
    <w:qFormat/>
    <w:rsid w:val="00F60597"/>
    <w:pPr>
      <w:keepNext/>
      <w:keepLines/>
      <w:spacing w:line="480" w:lineRule="exact"/>
      <w:outlineLvl w:val="0"/>
    </w:pPr>
    <w:rPr>
      <w:rFonts w:ascii="Constantia" w:eastAsiaTheme="majorEastAsia" w:hAnsi="Constantia" w:cstheme="majorBidi"/>
      <w:b/>
      <w:bCs/>
      <w:color w:val="990000"/>
      <w:sz w:val="32"/>
      <w:szCs w:val="28"/>
    </w:rPr>
  </w:style>
  <w:style w:type="paragraph" w:styleId="Overskrift2">
    <w:name w:val="heading 2"/>
    <w:basedOn w:val="Normal"/>
    <w:next w:val="Normal"/>
    <w:link w:val="Overskrift2Tegn"/>
    <w:uiPriority w:val="9"/>
    <w:semiHidden/>
    <w:unhideWhenUsed/>
    <w:qFormat/>
    <w:rsid w:val="00F60597"/>
    <w:pPr>
      <w:keepNext/>
      <w:keepLines/>
      <w:outlineLvl w:val="1"/>
    </w:pPr>
    <w:rPr>
      <w:rFonts w:ascii="Constantia" w:eastAsiaTheme="majorEastAsia" w:hAnsi="Constantia" w:cstheme="majorBidi"/>
      <w:b/>
      <w:bCs/>
      <w:sz w:val="22"/>
      <w:szCs w:val="2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60597"/>
    <w:rPr>
      <w:rFonts w:ascii="Constantia" w:eastAsiaTheme="majorEastAsia" w:hAnsi="Constantia" w:cstheme="majorBidi"/>
      <w:b/>
      <w:bCs/>
      <w:color w:val="990000"/>
      <w:sz w:val="32"/>
      <w:szCs w:val="28"/>
    </w:rPr>
  </w:style>
  <w:style w:type="character" w:customStyle="1" w:styleId="Overskrift2Tegn">
    <w:name w:val="Overskrift 2 Tegn"/>
    <w:basedOn w:val="Standardskrifttypeiafsnit"/>
    <w:link w:val="Overskrift2"/>
    <w:uiPriority w:val="9"/>
    <w:semiHidden/>
    <w:rsid w:val="00F60597"/>
    <w:rPr>
      <w:rFonts w:ascii="Constantia" w:eastAsiaTheme="majorEastAsia" w:hAnsi="Constantia" w:cstheme="majorBidi"/>
      <w:b/>
      <w:bCs/>
      <w:sz w:val="22"/>
      <w:szCs w:val="26"/>
    </w:rPr>
  </w:style>
  <w:style w:type="paragraph" w:styleId="Markeringsbobletekst">
    <w:name w:val="Balloon Text"/>
    <w:basedOn w:val="Normal"/>
    <w:link w:val="MarkeringsbobletekstTegn"/>
    <w:uiPriority w:val="99"/>
    <w:semiHidden/>
    <w:unhideWhenUsed/>
    <w:rsid w:val="00BB0BC9"/>
    <w:pPr>
      <w:spacing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BB0BC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ontortema">
  <a:themeElements>
    <a:clrScheme name="FT farver">
      <a:dk1>
        <a:sysClr val="windowText" lastClr="000000"/>
      </a:dk1>
      <a:lt1>
        <a:sysClr val="window" lastClr="FFFFFF"/>
      </a:lt1>
      <a:dk2>
        <a:srgbClr val="5F1A15"/>
      </a:dk2>
      <a:lt2>
        <a:srgbClr val="F0E1CD"/>
      </a:lt2>
      <a:accent1>
        <a:srgbClr val="990000"/>
      </a:accent1>
      <a:accent2>
        <a:srgbClr val="FF9933"/>
      </a:accent2>
      <a:accent3>
        <a:srgbClr val="00505F"/>
      </a:accent3>
      <a:accent4>
        <a:srgbClr val="82A0AA"/>
      </a:accent4>
      <a:accent5>
        <a:srgbClr val="1E5F32"/>
      </a:accent5>
      <a:accent6>
        <a:srgbClr val="9BD2AA"/>
      </a:accent6>
      <a:hlink>
        <a:srgbClr val="990000"/>
      </a:hlink>
      <a:folHlink>
        <a:srgbClr val="FF9933"/>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73240D-CBD4-4370-8FDC-3CFDF0E4D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946</Words>
  <Characters>5772</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Finanstilsynet</Company>
  <LinksUpToDate>false</LinksUpToDate>
  <CharactersWithSpaces>6705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Brinkmann (FT)</dc:creator>
  <cp:keywords/>
  <dc:description/>
  <cp:lastModifiedBy>Christine Brinkmann (FT)</cp:lastModifiedBy>
  <cp:revision>9</cp:revision>
  <dcterms:created xsi:type="dcterms:W3CDTF">2020-06-26T13:02:00Z</dcterms:created>
  <dcterms:modified xsi:type="dcterms:W3CDTF">2020-06-26T13:10:00Z</dcterms:modified>
</cp:coreProperties>
</file>